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BF4BBF" w14:textId="0CDBD844" w:rsidR="00E6206B" w:rsidRDefault="00E6206B" w:rsidP="00E6206B">
      <w:pPr>
        <w:spacing w:before="360" w:after="120" w:line="240" w:lineRule="auto"/>
        <w:jc w:val="center"/>
        <w:outlineLvl w:val="1"/>
        <w:rPr>
          <w:rFonts w:ascii="Arial" w:eastAsia="Times New Roman" w:hAnsi="Arial" w:cs="Arial"/>
          <w:b/>
          <w:bCs/>
          <w:color w:val="000000"/>
          <w:sz w:val="32"/>
          <w:szCs w:val="32"/>
          <w:u w:val="single"/>
        </w:rPr>
      </w:pPr>
      <w:r>
        <w:rPr>
          <w:rFonts w:ascii="Arial" w:eastAsia="Times New Roman" w:hAnsi="Arial" w:cs="Arial"/>
          <w:b/>
          <w:bCs/>
          <w:color w:val="000000"/>
          <w:sz w:val="32"/>
          <w:szCs w:val="32"/>
          <w:u w:val="single"/>
        </w:rPr>
        <w:t>Appendix 1</w:t>
      </w:r>
    </w:p>
    <w:p w14:paraId="5BA7158C" w14:textId="67C9A0B2" w:rsidR="005826A7" w:rsidRPr="005826A7" w:rsidRDefault="005826A7" w:rsidP="005826A7">
      <w:pPr>
        <w:spacing w:before="360" w:after="120" w:line="240" w:lineRule="auto"/>
        <w:outlineLvl w:val="1"/>
        <w:rPr>
          <w:rFonts w:ascii="Times New Roman" w:eastAsia="Times New Roman" w:hAnsi="Times New Roman" w:cs="Times New Roman"/>
          <w:b/>
          <w:bCs/>
          <w:sz w:val="36"/>
          <w:szCs w:val="36"/>
        </w:rPr>
      </w:pPr>
      <w:proofErr w:type="spellStart"/>
      <w:r>
        <w:rPr>
          <w:rFonts w:ascii="Arial" w:eastAsia="Times New Roman" w:hAnsi="Arial" w:cs="Arial"/>
          <w:b/>
          <w:bCs/>
          <w:color w:val="000000"/>
          <w:sz w:val="32"/>
          <w:szCs w:val="32"/>
          <w:u w:val="single"/>
        </w:rPr>
        <w:t>Synthesio</w:t>
      </w:r>
      <w:proofErr w:type="spellEnd"/>
      <w:r>
        <w:rPr>
          <w:rFonts w:ascii="Arial" w:eastAsia="Times New Roman" w:hAnsi="Arial" w:cs="Arial"/>
          <w:b/>
          <w:bCs/>
          <w:color w:val="000000"/>
          <w:sz w:val="32"/>
          <w:szCs w:val="32"/>
          <w:u w:val="single"/>
        </w:rPr>
        <w:t xml:space="preserve"> </w:t>
      </w:r>
      <w:r w:rsidRPr="005826A7">
        <w:rPr>
          <w:rFonts w:ascii="Arial" w:eastAsia="Times New Roman" w:hAnsi="Arial" w:cs="Arial"/>
          <w:b/>
          <w:bCs/>
          <w:color w:val="000000"/>
          <w:sz w:val="32"/>
          <w:szCs w:val="32"/>
          <w:u w:val="single"/>
        </w:rPr>
        <w:t>Dashboard 1</w:t>
      </w:r>
      <w:r w:rsidRPr="005826A7">
        <w:rPr>
          <w:rFonts w:ascii="Arial" w:eastAsia="Times New Roman" w:hAnsi="Arial" w:cs="Arial"/>
          <w:b/>
          <w:bCs/>
          <w:color w:val="000000"/>
          <w:sz w:val="32"/>
          <w:szCs w:val="32"/>
        </w:rPr>
        <w:t xml:space="preserve"> - CCCP</w:t>
      </w:r>
    </w:p>
    <w:p w14:paraId="33F28BCE" w14:textId="77777777" w:rsidR="005826A7" w:rsidRPr="005826A7" w:rsidRDefault="005826A7" w:rsidP="005826A7">
      <w:pPr>
        <w:spacing w:after="0" w:line="240" w:lineRule="auto"/>
        <w:rPr>
          <w:rFonts w:ascii="Times New Roman" w:eastAsia="Times New Roman" w:hAnsi="Times New Roman" w:cs="Times New Roman"/>
          <w:sz w:val="24"/>
          <w:szCs w:val="24"/>
        </w:rPr>
      </w:pPr>
      <w:r w:rsidRPr="005826A7">
        <w:rPr>
          <w:rFonts w:ascii="Arial" w:eastAsia="Times New Roman" w:hAnsi="Arial" w:cs="Arial"/>
          <w:b/>
          <w:bCs/>
          <w:color w:val="000000"/>
        </w:rPr>
        <w:t>People with Access</w:t>
      </w:r>
      <w:r w:rsidRPr="005826A7">
        <w:rPr>
          <w:rFonts w:ascii="Arial" w:eastAsia="Times New Roman" w:hAnsi="Arial" w:cs="Arial"/>
          <w:color w:val="000000"/>
        </w:rPr>
        <w:t xml:space="preserve">: </w:t>
      </w:r>
      <w:proofErr w:type="spellStart"/>
      <w:r w:rsidRPr="005826A7">
        <w:rPr>
          <w:rFonts w:ascii="Arial" w:eastAsia="Times New Roman" w:hAnsi="Arial" w:cs="Arial"/>
          <w:color w:val="000000"/>
        </w:rPr>
        <w:t>Dhavan</w:t>
      </w:r>
      <w:proofErr w:type="spellEnd"/>
      <w:r w:rsidRPr="005826A7">
        <w:rPr>
          <w:rFonts w:ascii="Arial" w:eastAsia="Times New Roman" w:hAnsi="Arial" w:cs="Arial"/>
          <w:color w:val="000000"/>
        </w:rPr>
        <w:t xml:space="preserve"> Shah, Josephine </w:t>
      </w:r>
      <w:proofErr w:type="spellStart"/>
      <w:r w:rsidRPr="005826A7">
        <w:rPr>
          <w:rFonts w:ascii="Arial" w:eastAsia="Times New Roman" w:hAnsi="Arial" w:cs="Arial"/>
          <w:color w:val="000000"/>
        </w:rPr>
        <w:t>Lukito</w:t>
      </w:r>
      <w:proofErr w:type="spellEnd"/>
      <w:r w:rsidRPr="005826A7">
        <w:rPr>
          <w:rFonts w:ascii="Arial" w:eastAsia="Times New Roman" w:hAnsi="Arial" w:cs="Arial"/>
          <w:color w:val="000000"/>
        </w:rPr>
        <w:t xml:space="preserve">, </w:t>
      </w:r>
      <w:proofErr w:type="spellStart"/>
      <w:r w:rsidRPr="005826A7">
        <w:rPr>
          <w:rFonts w:ascii="Arial" w:eastAsia="Times New Roman" w:hAnsi="Arial" w:cs="Arial"/>
          <w:color w:val="000000"/>
        </w:rPr>
        <w:t>Zhongkai</w:t>
      </w:r>
      <w:proofErr w:type="spellEnd"/>
      <w:r w:rsidRPr="005826A7">
        <w:rPr>
          <w:rFonts w:ascii="Arial" w:eastAsia="Times New Roman" w:hAnsi="Arial" w:cs="Arial"/>
          <w:color w:val="000000"/>
        </w:rPr>
        <w:t xml:space="preserve"> Sun, </w:t>
      </w:r>
      <w:proofErr w:type="spellStart"/>
      <w:r w:rsidRPr="005826A7">
        <w:rPr>
          <w:rFonts w:ascii="Arial" w:eastAsia="Times New Roman" w:hAnsi="Arial" w:cs="Arial"/>
          <w:color w:val="000000"/>
        </w:rPr>
        <w:t>Jiyoun</w:t>
      </w:r>
      <w:proofErr w:type="spellEnd"/>
      <w:r w:rsidRPr="005826A7">
        <w:rPr>
          <w:rFonts w:ascii="Arial" w:eastAsia="Times New Roman" w:hAnsi="Arial" w:cs="Arial"/>
          <w:color w:val="000000"/>
        </w:rPr>
        <w:t xml:space="preserve"> Suk</w:t>
      </w:r>
    </w:p>
    <w:p w14:paraId="7AEA1F8B" w14:textId="3DED9E36" w:rsidR="005826A7" w:rsidRPr="005826A7" w:rsidDel="0098267B" w:rsidRDefault="005826A7" w:rsidP="005826A7">
      <w:pPr>
        <w:spacing w:after="0" w:line="240" w:lineRule="auto"/>
        <w:jc w:val="center"/>
        <w:rPr>
          <w:del w:id="0" w:author="Michael Wagner" w:date="2021-04-22T08:29:00Z"/>
          <w:rFonts w:ascii="Times New Roman" w:eastAsia="Times New Roman" w:hAnsi="Times New Roman" w:cs="Times New Roman"/>
          <w:sz w:val="24"/>
          <w:szCs w:val="24"/>
        </w:rPr>
      </w:pPr>
      <w:del w:id="1" w:author="Michael Wagner" w:date="2021-04-22T08:29:00Z">
        <w:r w:rsidRPr="005826A7" w:rsidDel="0098267B">
          <w:rPr>
            <w:rFonts w:ascii="Arial" w:eastAsia="Times New Roman" w:hAnsi="Arial" w:cs="Arial"/>
            <w:b/>
            <w:bCs/>
            <w:color w:val="000000"/>
            <w:shd w:val="clear" w:color="auto" w:fill="FF0000"/>
          </w:rPr>
          <w:delText>** THIS DASHBOARD SHOULD NEVER BE REMOVED **</w:delText>
        </w:r>
      </w:del>
    </w:p>
    <w:p w14:paraId="02C9232B" w14:textId="7C88F73E" w:rsidR="005826A7" w:rsidRPr="005826A7" w:rsidDel="0098267B" w:rsidRDefault="005826A7" w:rsidP="005826A7">
      <w:pPr>
        <w:spacing w:after="0" w:line="240" w:lineRule="auto"/>
        <w:jc w:val="center"/>
        <w:rPr>
          <w:del w:id="2" w:author="Michael Wagner" w:date="2021-04-22T08:29:00Z"/>
          <w:rFonts w:ascii="Times New Roman" w:eastAsia="Times New Roman" w:hAnsi="Times New Roman" w:cs="Times New Roman"/>
          <w:sz w:val="24"/>
          <w:szCs w:val="24"/>
        </w:rPr>
      </w:pPr>
      <w:del w:id="3" w:author="Michael Wagner" w:date="2021-04-22T08:29:00Z">
        <w:r w:rsidRPr="005826A7" w:rsidDel="0098267B">
          <w:rPr>
            <w:rFonts w:ascii="Arial" w:eastAsia="Times New Roman" w:hAnsi="Arial" w:cs="Arial"/>
            <w:b/>
            <w:bCs/>
            <w:color w:val="000000"/>
            <w:shd w:val="clear" w:color="auto" w:fill="FF0000"/>
          </w:rPr>
          <w:delText>** any edits to this dashboard must be cleared with Dhavan Shah **</w:delText>
        </w:r>
      </w:del>
    </w:p>
    <w:p w14:paraId="7956CBE9" w14:textId="77777777" w:rsidR="005826A7" w:rsidRPr="005826A7" w:rsidRDefault="005826A7" w:rsidP="005826A7">
      <w:pPr>
        <w:spacing w:after="0" w:line="240" w:lineRule="auto"/>
        <w:rPr>
          <w:rFonts w:ascii="Times New Roman" w:eastAsia="Times New Roman" w:hAnsi="Times New Roman" w:cs="Times New Roman"/>
          <w:sz w:val="24"/>
          <w:szCs w:val="24"/>
        </w:rPr>
      </w:pPr>
    </w:p>
    <w:p w14:paraId="11D998B2" w14:textId="77777777" w:rsidR="005826A7" w:rsidRPr="005826A7" w:rsidRDefault="005826A7" w:rsidP="005826A7">
      <w:pPr>
        <w:spacing w:after="0" w:line="240" w:lineRule="auto"/>
        <w:rPr>
          <w:rFonts w:ascii="Times New Roman" w:eastAsia="Times New Roman" w:hAnsi="Times New Roman" w:cs="Times New Roman"/>
          <w:sz w:val="24"/>
          <w:szCs w:val="24"/>
        </w:rPr>
      </w:pPr>
      <w:r w:rsidRPr="005826A7">
        <w:rPr>
          <w:rFonts w:ascii="Arial" w:eastAsia="Times New Roman" w:hAnsi="Arial" w:cs="Arial"/>
          <w:b/>
          <w:bCs/>
          <w:color w:val="000000"/>
        </w:rPr>
        <w:t>Query 1.0</w:t>
      </w:r>
      <w:r w:rsidRPr="005826A7">
        <w:rPr>
          <w:rFonts w:ascii="Arial" w:eastAsia="Times New Roman" w:hAnsi="Arial" w:cs="Arial"/>
          <w:color w:val="000000"/>
        </w:rPr>
        <w:t xml:space="preserve"> - Starting Query </w:t>
      </w:r>
      <w:r w:rsidRPr="005826A7">
        <w:rPr>
          <w:rFonts w:ascii="Arial" w:eastAsia="Times New Roman" w:hAnsi="Arial" w:cs="Arial"/>
          <w:color w:val="000000"/>
          <w:shd w:val="clear" w:color="auto" w:fill="00FF00"/>
        </w:rPr>
        <w:t>*ACTIVE*</w:t>
      </w:r>
    </w:p>
    <w:p w14:paraId="63C39032" w14:textId="77777777" w:rsidR="005826A7" w:rsidRPr="005826A7" w:rsidRDefault="005826A7" w:rsidP="005826A7">
      <w:pPr>
        <w:numPr>
          <w:ilvl w:val="0"/>
          <w:numId w:val="1"/>
        </w:numPr>
        <w:spacing w:after="0" w:line="240" w:lineRule="auto"/>
        <w:textAlignment w:val="baseline"/>
        <w:rPr>
          <w:rFonts w:ascii="Arial" w:eastAsia="Times New Roman" w:hAnsi="Arial" w:cs="Arial"/>
          <w:color w:val="000000"/>
        </w:rPr>
      </w:pPr>
      <w:r w:rsidRPr="005826A7">
        <w:rPr>
          <w:rFonts w:ascii="Arial" w:eastAsia="Times New Roman" w:hAnsi="Arial" w:cs="Arial"/>
          <w:b/>
          <w:bCs/>
          <w:color w:val="000000"/>
        </w:rPr>
        <w:t>Author</w:t>
      </w:r>
      <w:r w:rsidRPr="005826A7">
        <w:rPr>
          <w:rFonts w:ascii="Arial" w:eastAsia="Times New Roman" w:hAnsi="Arial" w:cs="Arial"/>
          <w:color w:val="000000"/>
        </w:rPr>
        <w:t>: Josephine Lukito</w:t>
      </w:r>
    </w:p>
    <w:p w14:paraId="607FBC75" w14:textId="77777777" w:rsidR="005826A7" w:rsidRPr="005826A7" w:rsidRDefault="005826A7" w:rsidP="005826A7">
      <w:pPr>
        <w:numPr>
          <w:ilvl w:val="0"/>
          <w:numId w:val="1"/>
        </w:numPr>
        <w:spacing w:after="0" w:line="240" w:lineRule="auto"/>
        <w:textAlignment w:val="baseline"/>
        <w:rPr>
          <w:rFonts w:ascii="Arial" w:eastAsia="Times New Roman" w:hAnsi="Arial" w:cs="Arial"/>
          <w:color w:val="000000"/>
        </w:rPr>
      </w:pPr>
      <w:r w:rsidRPr="005826A7">
        <w:rPr>
          <w:rFonts w:ascii="Arial" w:eastAsia="Times New Roman" w:hAnsi="Arial" w:cs="Arial"/>
          <w:b/>
          <w:bCs/>
          <w:color w:val="000000"/>
        </w:rPr>
        <w:t>Date of Query</w:t>
      </w:r>
      <w:r w:rsidRPr="005826A7">
        <w:rPr>
          <w:rFonts w:ascii="Arial" w:eastAsia="Times New Roman" w:hAnsi="Arial" w:cs="Arial"/>
          <w:color w:val="000000"/>
        </w:rPr>
        <w:t>: June 4, 2019 </w:t>
      </w:r>
    </w:p>
    <w:p w14:paraId="1F6DBCBB" w14:textId="77777777" w:rsidR="005826A7" w:rsidRPr="005826A7" w:rsidRDefault="005826A7" w:rsidP="005826A7">
      <w:pPr>
        <w:numPr>
          <w:ilvl w:val="0"/>
          <w:numId w:val="1"/>
        </w:numPr>
        <w:spacing w:after="0" w:line="240" w:lineRule="auto"/>
        <w:textAlignment w:val="baseline"/>
        <w:rPr>
          <w:rFonts w:ascii="Arial" w:eastAsia="Times New Roman" w:hAnsi="Arial" w:cs="Arial"/>
          <w:color w:val="000000"/>
        </w:rPr>
      </w:pPr>
      <w:r w:rsidRPr="005826A7">
        <w:rPr>
          <w:rFonts w:ascii="Arial" w:eastAsia="Times New Roman" w:hAnsi="Arial" w:cs="Arial"/>
          <w:b/>
          <w:bCs/>
          <w:color w:val="000000"/>
        </w:rPr>
        <w:t>Query Terms</w:t>
      </w:r>
      <w:r w:rsidRPr="005826A7">
        <w:rPr>
          <w:rFonts w:ascii="Arial" w:eastAsia="Times New Roman" w:hAnsi="Arial" w:cs="Arial"/>
          <w:color w:val="000000"/>
        </w:rPr>
        <w:t>: </w:t>
      </w:r>
    </w:p>
    <w:p w14:paraId="4FEE1ECF"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 xml:space="preserve">(("tammy </w:t>
      </w:r>
      <w:proofErr w:type="spellStart"/>
      <w:r w:rsidRPr="005826A7">
        <w:rPr>
          <w:rFonts w:ascii="Arial" w:eastAsia="Times New Roman" w:hAnsi="Arial" w:cs="Arial"/>
          <w:color w:val="000000"/>
          <w:sz w:val="16"/>
          <w:szCs w:val="16"/>
        </w:rPr>
        <w:t>baldwin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tammybaldwin</w:t>
      </w:r>
      <w:proofErr w:type="spellEnd"/>
      <w:r w:rsidRPr="005826A7">
        <w:rPr>
          <w:rFonts w:ascii="Arial" w:eastAsia="Times New Roman" w:hAnsi="Arial" w:cs="Arial"/>
          <w:color w:val="000000"/>
          <w:sz w:val="16"/>
          <w:szCs w:val="16"/>
        </w:rPr>
        <w:t>") AND (</w:t>
      </w:r>
      <w:proofErr w:type="spellStart"/>
      <w:r w:rsidRPr="005826A7">
        <w:rPr>
          <w:rFonts w:ascii="Arial" w:eastAsia="Times New Roman" w:hAnsi="Arial" w:cs="Arial"/>
          <w:color w:val="000000"/>
          <w:sz w:val="16"/>
          <w:szCs w:val="16"/>
        </w:rPr>
        <w:t>wisconsin</w:t>
      </w:r>
      <w:proofErr w:type="spellEnd"/>
      <w:r w:rsidRPr="005826A7">
        <w:rPr>
          <w:rFonts w:ascii="Arial" w:eastAsia="Times New Roman" w:hAnsi="Arial" w:cs="Arial"/>
          <w:color w:val="000000"/>
          <w:sz w:val="16"/>
          <w:szCs w:val="16"/>
        </w:rPr>
        <w:t xml:space="preserve"> OR democrat OR democrats OR "#</w:t>
      </w:r>
      <w:proofErr w:type="spellStart"/>
      <w:r w:rsidRPr="005826A7">
        <w:rPr>
          <w:rFonts w:ascii="Arial" w:eastAsia="Times New Roman" w:hAnsi="Arial" w:cs="Arial"/>
          <w:color w:val="000000"/>
          <w:sz w:val="16"/>
          <w:szCs w:val="16"/>
        </w:rPr>
        <w:t>bluewave</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voteblue</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madeinwi</w:t>
      </w:r>
      <w:proofErr w:type="spellEnd"/>
      <w:r w:rsidRPr="005826A7">
        <w:rPr>
          <w:rFonts w:ascii="Arial" w:eastAsia="Times New Roman" w:hAnsi="Arial" w:cs="Arial"/>
          <w:color w:val="000000"/>
          <w:sz w:val="16"/>
          <w:szCs w:val="16"/>
        </w:rPr>
        <w:t xml:space="preserve">" OR "vote blue" OR "blue wave")) OR ("senator </w:t>
      </w:r>
      <w:proofErr w:type="spellStart"/>
      <w:r w:rsidRPr="005826A7">
        <w:rPr>
          <w:rFonts w:ascii="Arial" w:eastAsia="Times New Roman" w:hAnsi="Arial" w:cs="Arial"/>
          <w:color w:val="000000"/>
          <w:sz w:val="16"/>
          <w:szCs w:val="16"/>
        </w:rPr>
        <w:t>baldwin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senatortommybaldwin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senatorbaldwin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sen.</w:t>
      </w:r>
      <w:proofErr w:type="spellEnd"/>
      <w:r w:rsidRPr="005826A7">
        <w:rPr>
          <w:rFonts w:ascii="Arial" w:eastAsia="Times New Roman" w:hAnsi="Arial" w:cs="Arial"/>
          <w:color w:val="000000"/>
          <w:sz w:val="16"/>
          <w:szCs w:val="16"/>
        </w:rPr>
        <w:t xml:space="preserve"> tammy </w:t>
      </w:r>
      <w:proofErr w:type="spellStart"/>
      <w:r w:rsidRPr="005826A7">
        <w:rPr>
          <w:rFonts w:ascii="Arial" w:eastAsia="Times New Roman" w:hAnsi="Arial" w:cs="Arial"/>
          <w:color w:val="000000"/>
          <w:sz w:val="16"/>
          <w:szCs w:val="16"/>
        </w:rPr>
        <w:t>baldwin</w:t>
      </w:r>
      <w:proofErr w:type="spellEnd"/>
      <w:r w:rsidRPr="005826A7">
        <w:rPr>
          <w:rFonts w:ascii="Arial" w:eastAsia="Times New Roman" w:hAnsi="Arial" w:cs="Arial"/>
          <w:color w:val="000000"/>
          <w:sz w:val="16"/>
          <w:szCs w:val="16"/>
        </w:rPr>
        <w:t>")</w:t>
      </w:r>
    </w:p>
    <w:p w14:paraId="7D20D2F9"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 xml:space="preserve">(("tony </w:t>
      </w:r>
      <w:proofErr w:type="spellStart"/>
      <w:r w:rsidRPr="005826A7">
        <w:rPr>
          <w:rFonts w:ascii="Arial" w:eastAsia="Times New Roman" w:hAnsi="Arial" w:cs="Arial"/>
          <w:color w:val="000000"/>
          <w:sz w:val="16"/>
          <w:szCs w:val="16"/>
        </w:rPr>
        <w:t>evers</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tonyevers</w:t>
      </w:r>
      <w:proofErr w:type="spellEnd"/>
      <w:r w:rsidRPr="005826A7">
        <w:rPr>
          <w:rFonts w:ascii="Arial" w:eastAsia="Times New Roman" w:hAnsi="Arial" w:cs="Arial"/>
          <w:color w:val="000000"/>
          <w:sz w:val="16"/>
          <w:szCs w:val="16"/>
        </w:rPr>
        <w:t>") AND (</w:t>
      </w:r>
      <w:proofErr w:type="spellStart"/>
      <w:r w:rsidRPr="005826A7">
        <w:rPr>
          <w:rFonts w:ascii="Arial" w:eastAsia="Times New Roman" w:hAnsi="Arial" w:cs="Arial"/>
          <w:color w:val="000000"/>
          <w:sz w:val="16"/>
          <w:szCs w:val="16"/>
        </w:rPr>
        <w:t>wisconsin</w:t>
      </w:r>
      <w:proofErr w:type="spellEnd"/>
      <w:r w:rsidRPr="005826A7">
        <w:rPr>
          <w:rFonts w:ascii="Arial" w:eastAsia="Times New Roman" w:hAnsi="Arial" w:cs="Arial"/>
          <w:color w:val="000000"/>
          <w:sz w:val="16"/>
          <w:szCs w:val="16"/>
        </w:rPr>
        <w:t xml:space="preserve"> OR democrat OR democrats OR "#</w:t>
      </w:r>
      <w:proofErr w:type="spellStart"/>
      <w:r w:rsidRPr="005826A7">
        <w:rPr>
          <w:rFonts w:ascii="Arial" w:eastAsia="Times New Roman" w:hAnsi="Arial" w:cs="Arial"/>
          <w:color w:val="000000"/>
          <w:sz w:val="16"/>
          <w:szCs w:val="16"/>
        </w:rPr>
        <w:t>bluewave</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voteblue</w:t>
      </w:r>
      <w:proofErr w:type="spellEnd"/>
      <w:r w:rsidRPr="005826A7">
        <w:rPr>
          <w:rFonts w:ascii="Arial" w:eastAsia="Times New Roman" w:hAnsi="Arial" w:cs="Arial"/>
          <w:color w:val="000000"/>
          <w:sz w:val="16"/>
          <w:szCs w:val="16"/>
        </w:rPr>
        <w:t>" OR "#wi4us" OR "vote blue" OR "blue wave")) OR ("@</w:t>
      </w:r>
      <w:proofErr w:type="spellStart"/>
      <w:r w:rsidRPr="005826A7">
        <w:rPr>
          <w:rFonts w:ascii="Arial" w:eastAsia="Times New Roman" w:hAnsi="Arial" w:cs="Arial"/>
          <w:color w:val="000000"/>
          <w:sz w:val="16"/>
          <w:szCs w:val="16"/>
        </w:rPr>
        <w:t>govevers</w:t>
      </w:r>
      <w:proofErr w:type="spellEnd"/>
      <w:r w:rsidRPr="005826A7">
        <w:rPr>
          <w:rFonts w:ascii="Arial" w:eastAsia="Times New Roman" w:hAnsi="Arial" w:cs="Arial"/>
          <w:color w:val="000000"/>
          <w:sz w:val="16"/>
          <w:szCs w:val="16"/>
        </w:rPr>
        <w:t xml:space="preserve">" OR "tony4wi" OR "#tony4wi" OR "governor tony </w:t>
      </w:r>
      <w:proofErr w:type="spellStart"/>
      <w:r w:rsidRPr="005826A7">
        <w:rPr>
          <w:rFonts w:ascii="Arial" w:eastAsia="Times New Roman" w:hAnsi="Arial" w:cs="Arial"/>
          <w:color w:val="000000"/>
          <w:sz w:val="16"/>
          <w:szCs w:val="16"/>
        </w:rPr>
        <w:t>evers</w:t>
      </w:r>
      <w:proofErr w:type="spellEnd"/>
      <w:r w:rsidRPr="005826A7">
        <w:rPr>
          <w:rFonts w:ascii="Arial" w:eastAsia="Times New Roman" w:hAnsi="Arial" w:cs="Arial"/>
          <w:color w:val="000000"/>
          <w:sz w:val="16"/>
          <w:szCs w:val="16"/>
        </w:rPr>
        <w:t xml:space="preserve">" OR "governor </w:t>
      </w:r>
      <w:proofErr w:type="spellStart"/>
      <w:r w:rsidRPr="005826A7">
        <w:rPr>
          <w:rFonts w:ascii="Arial" w:eastAsia="Times New Roman" w:hAnsi="Arial" w:cs="Arial"/>
          <w:color w:val="000000"/>
          <w:sz w:val="16"/>
          <w:szCs w:val="16"/>
        </w:rPr>
        <w:t>evers</w:t>
      </w:r>
      <w:proofErr w:type="spellEnd"/>
      <w:r w:rsidRPr="005826A7">
        <w:rPr>
          <w:rFonts w:ascii="Arial" w:eastAsia="Times New Roman" w:hAnsi="Arial" w:cs="Arial"/>
          <w:color w:val="000000"/>
          <w:sz w:val="16"/>
          <w:szCs w:val="16"/>
        </w:rPr>
        <w:t>")</w:t>
      </w:r>
    </w:p>
    <w:p w14:paraId="6F4A8A3F"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w:t>
      </w:r>
      <w:proofErr w:type="spellStart"/>
      <w:r w:rsidRPr="005826A7">
        <w:rPr>
          <w:rFonts w:ascii="Arial" w:eastAsia="Times New Roman" w:hAnsi="Arial" w:cs="Arial"/>
          <w:color w:val="000000"/>
          <w:sz w:val="16"/>
          <w:szCs w:val="16"/>
        </w:rPr>
        <w:t>paul</w:t>
      </w:r>
      <w:proofErr w:type="spellEnd"/>
      <w:r w:rsidRPr="005826A7">
        <w:rPr>
          <w:rFonts w:ascii="Arial" w:eastAsia="Times New Roman" w:hAnsi="Arial" w:cs="Arial"/>
          <w:color w:val="000000"/>
          <w:sz w:val="16"/>
          <w:szCs w:val="16"/>
        </w:rPr>
        <w:t xml:space="preserve"> </w:t>
      </w:r>
      <w:proofErr w:type="spellStart"/>
      <w:r w:rsidRPr="005826A7">
        <w:rPr>
          <w:rFonts w:ascii="Arial" w:eastAsia="Times New Roman" w:hAnsi="Arial" w:cs="Arial"/>
          <w:color w:val="000000"/>
          <w:sz w:val="16"/>
          <w:szCs w:val="16"/>
        </w:rPr>
        <w:t>soglin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paulsoglin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paulsoglin</w:t>
      </w:r>
      <w:proofErr w:type="spellEnd"/>
      <w:r w:rsidRPr="005826A7">
        <w:rPr>
          <w:rFonts w:ascii="Arial" w:eastAsia="Times New Roman" w:hAnsi="Arial" w:cs="Arial"/>
          <w:color w:val="000000"/>
          <w:sz w:val="16"/>
          <w:szCs w:val="16"/>
        </w:rPr>
        <w:t>")</w:t>
      </w:r>
    </w:p>
    <w:p w14:paraId="19A69364"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w:t>
      </w:r>
      <w:proofErr w:type="spellStart"/>
      <w:r w:rsidRPr="005826A7">
        <w:rPr>
          <w:rFonts w:ascii="Arial" w:eastAsia="Times New Roman" w:hAnsi="Arial" w:cs="Arial"/>
          <w:color w:val="000000"/>
          <w:sz w:val="16"/>
          <w:szCs w:val="16"/>
        </w:rPr>
        <w:t>russ</w:t>
      </w:r>
      <w:proofErr w:type="spellEnd"/>
      <w:r w:rsidRPr="005826A7">
        <w:rPr>
          <w:rFonts w:ascii="Arial" w:eastAsia="Times New Roman" w:hAnsi="Arial" w:cs="Arial"/>
          <w:color w:val="000000"/>
          <w:sz w:val="16"/>
          <w:szCs w:val="16"/>
        </w:rPr>
        <w:t xml:space="preserve"> </w:t>
      </w:r>
      <w:proofErr w:type="spellStart"/>
      <w:r w:rsidRPr="005826A7">
        <w:rPr>
          <w:rFonts w:ascii="Arial" w:eastAsia="Times New Roman" w:hAnsi="Arial" w:cs="Arial"/>
          <w:color w:val="000000"/>
          <w:sz w:val="16"/>
          <w:szCs w:val="16"/>
        </w:rPr>
        <w:t>feingold</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russfeingold</w:t>
      </w:r>
      <w:proofErr w:type="spellEnd"/>
      <w:r w:rsidRPr="005826A7">
        <w:rPr>
          <w:rFonts w:ascii="Arial" w:eastAsia="Times New Roman" w:hAnsi="Arial" w:cs="Arial"/>
          <w:color w:val="000000"/>
          <w:sz w:val="16"/>
          <w:szCs w:val="16"/>
        </w:rPr>
        <w:t>" OR "#russ4us")</w:t>
      </w:r>
    </w:p>
    <w:p w14:paraId="26712A96"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 xml:space="preserve">(("tom </w:t>
      </w:r>
      <w:proofErr w:type="spellStart"/>
      <w:r w:rsidRPr="005826A7">
        <w:rPr>
          <w:rFonts w:ascii="Arial" w:eastAsia="Times New Roman" w:hAnsi="Arial" w:cs="Arial"/>
          <w:color w:val="000000"/>
          <w:sz w:val="16"/>
          <w:szCs w:val="16"/>
        </w:rPr>
        <w:t>barrett</w:t>
      </w:r>
      <w:proofErr w:type="spellEnd"/>
      <w:r w:rsidRPr="005826A7">
        <w:rPr>
          <w:rFonts w:ascii="Arial" w:eastAsia="Times New Roman" w:hAnsi="Arial" w:cs="Arial"/>
          <w:color w:val="000000"/>
          <w:sz w:val="16"/>
          <w:szCs w:val="16"/>
        </w:rPr>
        <w:t xml:space="preserve">") AND (mayor OR </w:t>
      </w:r>
      <w:proofErr w:type="spellStart"/>
      <w:r w:rsidRPr="005826A7">
        <w:rPr>
          <w:rFonts w:ascii="Arial" w:eastAsia="Times New Roman" w:hAnsi="Arial" w:cs="Arial"/>
          <w:color w:val="000000"/>
          <w:sz w:val="16"/>
          <w:szCs w:val="16"/>
        </w:rPr>
        <w:t>milwaukee</w:t>
      </w:r>
      <w:proofErr w:type="spellEnd"/>
      <w:r w:rsidRPr="005826A7">
        <w:rPr>
          <w:rFonts w:ascii="Arial" w:eastAsia="Times New Roman" w:hAnsi="Arial" w:cs="Arial"/>
          <w:color w:val="000000"/>
          <w:sz w:val="16"/>
          <w:szCs w:val="16"/>
        </w:rPr>
        <w:t xml:space="preserve"> OR democrat OR democrats OR </w:t>
      </w:r>
      <w:proofErr w:type="spellStart"/>
      <w:r w:rsidRPr="005826A7">
        <w:rPr>
          <w:rFonts w:ascii="Arial" w:eastAsia="Times New Roman" w:hAnsi="Arial" w:cs="Arial"/>
          <w:color w:val="000000"/>
          <w:sz w:val="16"/>
          <w:szCs w:val="16"/>
        </w:rPr>
        <w:t>wisconsin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mayorofmke</w:t>
      </w:r>
      <w:proofErr w:type="spellEnd"/>
      <w:r w:rsidRPr="005826A7">
        <w:rPr>
          <w:rFonts w:ascii="Arial" w:eastAsia="Times New Roman" w:hAnsi="Arial" w:cs="Arial"/>
          <w:color w:val="000000"/>
          <w:sz w:val="16"/>
          <w:szCs w:val="16"/>
        </w:rPr>
        <w:t xml:space="preserve">" OR "barrett4mke" OR "mayor </w:t>
      </w:r>
      <w:proofErr w:type="spellStart"/>
      <w:r w:rsidRPr="005826A7">
        <w:rPr>
          <w:rFonts w:ascii="Arial" w:eastAsia="Times New Roman" w:hAnsi="Arial" w:cs="Arial"/>
          <w:color w:val="000000"/>
          <w:sz w:val="16"/>
          <w:szCs w:val="16"/>
        </w:rPr>
        <w:t>barrett</w:t>
      </w:r>
      <w:proofErr w:type="spellEnd"/>
      <w:r w:rsidRPr="005826A7">
        <w:rPr>
          <w:rFonts w:ascii="Arial" w:eastAsia="Times New Roman" w:hAnsi="Arial" w:cs="Arial"/>
          <w:color w:val="000000"/>
          <w:sz w:val="16"/>
          <w:szCs w:val="16"/>
        </w:rPr>
        <w:t xml:space="preserve">" OR "mayor tom </w:t>
      </w:r>
      <w:proofErr w:type="spellStart"/>
      <w:r w:rsidRPr="005826A7">
        <w:rPr>
          <w:rFonts w:ascii="Arial" w:eastAsia="Times New Roman" w:hAnsi="Arial" w:cs="Arial"/>
          <w:color w:val="000000"/>
          <w:sz w:val="16"/>
          <w:szCs w:val="16"/>
        </w:rPr>
        <w:t>barrett</w:t>
      </w:r>
      <w:proofErr w:type="spellEnd"/>
      <w:r w:rsidRPr="005826A7">
        <w:rPr>
          <w:rFonts w:ascii="Arial" w:eastAsia="Times New Roman" w:hAnsi="Arial" w:cs="Arial"/>
          <w:color w:val="000000"/>
          <w:sz w:val="16"/>
          <w:szCs w:val="16"/>
        </w:rPr>
        <w:t>")</w:t>
      </w:r>
    </w:p>
    <w:p w14:paraId="5E7B8C5D"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w:t>
      </w:r>
      <w:proofErr w:type="spellStart"/>
      <w:r w:rsidRPr="005826A7">
        <w:rPr>
          <w:rFonts w:ascii="Arial" w:eastAsia="Times New Roman" w:hAnsi="Arial" w:cs="Arial"/>
          <w:color w:val="000000"/>
          <w:sz w:val="16"/>
          <w:szCs w:val="16"/>
        </w:rPr>
        <w:t>satya</w:t>
      </w:r>
      <w:proofErr w:type="spellEnd"/>
      <w:r w:rsidRPr="005826A7">
        <w:rPr>
          <w:rFonts w:ascii="Arial" w:eastAsia="Times New Roman" w:hAnsi="Arial" w:cs="Arial"/>
          <w:color w:val="000000"/>
          <w:sz w:val="16"/>
          <w:szCs w:val="16"/>
        </w:rPr>
        <w:t xml:space="preserve"> </w:t>
      </w:r>
      <w:proofErr w:type="spellStart"/>
      <w:r w:rsidRPr="005826A7">
        <w:rPr>
          <w:rFonts w:ascii="Arial" w:eastAsia="Times New Roman" w:hAnsi="Arial" w:cs="Arial"/>
          <w:color w:val="000000"/>
          <w:sz w:val="16"/>
          <w:szCs w:val="16"/>
        </w:rPr>
        <w:t>rhodes</w:t>
      </w:r>
      <w:proofErr w:type="spellEnd"/>
      <w:r w:rsidRPr="005826A7">
        <w:rPr>
          <w:rFonts w:ascii="Arial" w:eastAsia="Times New Roman" w:hAnsi="Arial" w:cs="Arial"/>
          <w:color w:val="000000"/>
          <w:sz w:val="16"/>
          <w:szCs w:val="16"/>
        </w:rPr>
        <w:t xml:space="preserve"> </w:t>
      </w:r>
      <w:proofErr w:type="spellStart"/>
      <w:r w:rsidRPr="005826A7">
        <w:rPr>
          <w:rFonts w:ascii="Arial" w:eastAsia="Times New Roman" w:hAnsi="Arial" w:cs="Arial"/>
          <w:color w:val="000000"/>
          <w:sz w:val="16"/>
          <w:szCs w:val="16"/>
        </w:rPr>
        <w:t>conway</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satyaformadison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satyaformadison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satyarhodesconway</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satya</w:t>
      </w:r>
      <w:proofErr w:type="spellEnd"/>
      <w:r w:rsidRPr="005826A7">
        <w:rPr>
          <w:rFonts w:ascii="Arial" w:eastAsia="Times New Roman" w:hAnsi="Arial" w:cs="Arial"/>
          <w:color w:val="000000"/>
          <w:sz w:val="16"/>
          <w:szCs w:val="16"/>
        </w:rPr>
        <w:t xml:space="preserve"> for </w:t>
      </w:r>
      <w:proofErr w:type="spellStart"/>
      <w:r w:rsidRPr="005826A7">
        <w:rPr>
          <w:rFonts w:ascii="Arial" w:eastAsia="Times New Roman" w:hAnsi="Arial" w:cs="Arial"/>
          <w:color w:val="000000"/>
          <w:sz w:val="16"/>
          <w:szCs w:val="16"/>
        </w:rPr>
        <w:t>madison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satya</w:t>
      </w:r>
      <w:proofErr w:type="spellEnd"/>
      <w:r w:rsidRPr="005826A7">
        <w:rPr>
          <w:rFonts w:ascii="Arial" w:eastAsia="Times New Roman" w:hAnsi="Arial" w:cs="Arial"/>
          <w:color w:val="000000"/>
          <w:sz w:val="16"/>
          <w:szCs w:val="16"/>
        </w:rPr>
        <w:t xml:space="preserve"> </w:t>
      </w:r>
      <w:proofErr w:type="spellStart"/>
      <w:r w:rsidRPr="005826A7">
        <w:rPr>
          <w:rFonts w:ascii="Arial" w:eastAsia="Times New Roman" w:hAnsi="Arial" w:cs="Arial"/>
          <w:color w:val="000000"/>
          <w:sz w:val="16"/>
          <w:szCs w:val="16"/>
        </w:rPr>
        <w:t>rhodes-conway</w:t>
      </w:r>
      <w:proofErr w:type="spellEnd"/>
      <w:r w:rsidRPr="005826A7">
        <w:rPr>
          <w:rFonts w:ascii="Arial" w:eastAsia="Times New Roman" w:hAnsi="Arial" w:cs="Arial"/>
          <w:color w:val="000000"/>
          <w:sz w:val="16"/>
          <w:szCs w:val="16"/>
        </w:rPr>
        <w:t>")</w:t>
      </w:r>
    </w:p>
    <w:p w14:paraId="44C4BDC0"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 xml:space="preserve">("governor </w:t>
      </w:r>
      <w:proofErr w:type="spellStart"/>
      <w:r w:rsidRPr="005826A7">
        <w:rPr>
          <w:rFonts w:ascii="Arial" w:eastAsia="Times New Roman" w:hAnsi="Arial" w:cs="Arial"/>
          <w:color w:val="000000"/>
          <w:sz w:val="16"/>
          <w:szCs w:val="16"/>
        </w:rPr>
        <w:t>scott</w:t>
      </w:r>
      <w:proofErr w:type="spellEnd"/>
      <w:r w:rsidRPr="005826A7">
        <w:rPr>
          <w:rFonts w:ascii="Arial" w:eastAsia="Times New Roman" w:hAnsi="Arial" w:cs="Arial"/>
          <w:color w:val="000000"/>
          <w:sz w:val="16"/>
          <w:szCs w:val="16"/>
        </w:rPr>
        <w:t xml:space="preserve"> walker" OR "</w:t>
      </w:r>
      <w:proofErr w:type="spellStart"/>
      <w:r w:rsidRPr="005826A7">
        <w:rPr>
          <w:rFonts w:ascii="Arial" w:eastAsia="Times New Roman" w:hAnsi="Arial" w:cs="Arial"/>
          <w:color w:val="000000"/>
          <w:sz w:val="16"/>
          <w:szCs w:val="16"/>
        </w:rPr>
        <w:t>governorscottwalker</w:t>
      </w:r>
      <w:proofErr w:type="spellEnd"/>
      <w:r w:rsidRPr="005826A7">
        <w:rPr>
          <w:rFonts w:ascii="Arial" w:eastAsia="Times New Roman" w:hAnsi="Arial" w:cs="Arial"/>
          <w:color w:val="000000"/>
          <w:sz w:val="16"/>
          <w:szCs w:val="16"/>
        </w:rPr>
        <w:t>" OR "gov walker" OR "</w:t>
      </w:r>
      <w:proofErr w:type="spellStart"/>
      <w:r w:rsidRPr="005826A7">
        <w:rPr>
          <w:rFonts w:ascii="Arial" w:eastAsia="Times New Roman" w:hAnsi="Arial" w:cs="Arial"/>
          <w:color w:val="000000"/>
          <w:sz w:val="16"/>
          <w:szCs w:val="16"/>
        </w:rPr>
        <w:t>govwalker</w:t>
      </w:r>
      <w:proofErr w:type="spellEnd"/>
      <w:r w:rsidRPr="005826A7">
        <w:rPr>
          <w:rFonts w:ascii="Arial" w:eastAsia="Times New Roman" w:hAnsi="Arial" w:cs="Arial"/>
          <w:color w:val="000000"/>
          <w:sz w:val="16"/>
          <w:szCs w:val="16"/>
        </w:rPr>
        <w:t xml:space="preserve">" OR "gov </w:t>
      </w:r>
      <w:proofErr w:type="spellStart"/>
      <w:r w:rsidRPr="005826A7">
        <w:rPr>
          <w:rFonts w:ascii="Arial" w:eastAsia="Times New Roman" w:hAnsi="Arial" w:cs="Arial"/>
          <w:color w:val="000000"/>
          <w:sz w:val="16"/>
          <w:szCs w:val="16"/>
        </w:rPr>
        <w:t>scott</w:t>
      </w:r>
      <w:proofErr w:type="spellEnd"/>
      <w:r w:rsidRPr="005826A7">
        <w:rPr>
          <w:rFonts w:ascii="Arial" w:eastAsia="Times New Roman" w:hAnsi="Arial" w:cs="Arial"/>
          <w:color w:val="000000"/>
          <w:sz w:val="16"/>
          <w:szCs w:val="16"/>
        </w:rPr>
        <w:t xml:space="preserve"> walker") OR (("</w:t>
      </w:r>
      <w:proofErr w:type="spellStart"/>
      <w:r w:rsidRPr="005826A7">
        <w:rPr>
          <w:rFonts w:ascii="Arial" w:eastAsia="Times New Roman" w:hAnsi="Arial" w:cs="Arial"/>
          <w:color w:val="000000"/>
          <w:sz w:val="16"/>
          <w:szCs w:val="16"/>
        </w:rPr>
        <w:t>scott</w:t>
      </w:r>
      <w:proofErr w:type="spellEnd"/>
      <w:r w:rsidRPr="005826A7">
        <w:rPr>
          <w:rFonts w:ascii="Arial" w:eastAsia="Times New Roman" w:hAnsi="Arial" w:cs="Arial"/>
          <w:color w:val="000000"/>
          <w:sz w:val="16"/>
          <w:szCs w:val="16"/>
        </w:rPr>
        <w:t xml:space="preserve"> walker" OR "</w:t>
      </w:r>
      <w:proofErr w:type="spellStart"/>
      <w:r w:rsidRPr="005826A7">
        <w:rPr>
          <w:rFonts w:ascii="Arial" w:eastAsia="Times New Roman" w:hAnsi="Arial" w:cs="Arial"/>
          <w:color w:val="000000"/>
          <w:sz w:val="16"/>
          <w:szCs w:val="16"/>
        </w:rPr>
        <w:t>scottwalker</w:t>
      </w:r>
      <w:proofErr w:type="spellEnd"/>
      <w:r w:rsidRPr="005826A7">
        <w:rPr>
          <w:rFonts w:ascii="Arial" w:eastAsia="Times New Roman" w:hAnsi="Arial" w:cs="Arial"/>
          <w:color w:val="000000"/>
          <w:sz w:val="16"/>
          <w:szCs w:val="16"/>
        </w:rPr>
        <w:t>") AND ("</w:t>
      </w:r>
      <w:proofErr w:type="spellStart"/>
      <w:r w:rsidRPr="005826A7">
        <w:rPr>
          <w:rFonts w:ascii="Arial" w:eastAsia="Times New Roman" w:hAnsi="Arial" w:cs="Arial"/>
          <w:color w:val="000000"/>
          <w:sz w:val="16"/>
          <w:szCs w:val="16"/>
        </w:rPr>
        <w:t>wisconsin</w:t>
      </w:r>
      <w:proofErr w:type="spellEnd"/>
      <w:r w:rsidRPr="005826A7">
        <w:rPr>
          <w:rFonts w:ascii="Arial" w:eastAsia="Times New Roman" w:hAnsi="Arial" w:cs="Arial"/>
          <w:color w:val="000000"/>
          <w:sz w:val="16"/>
          <w:szCs w:val="16"/>
        </w:rPr>
        <w:t>" OR "republican" OR republicans OR "#</w:t>
      </w:r>
      <w:proofErr w:type="spellStart"/>
      <w:r w:rsidRPr="005826A7">
        <w:rPr>
          <w:rFonts w:ascii="Arial" w:eastAsia="Times New Roman" w:hAnsi="Arial" w:cs="Arial"/>
          <w:color w:val="000000"/>
          <w:sz w:val="16"/>
          <w:szCs w:val="16"/>
        </w:rPr>
        <w:t>wisconsingop</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wiright</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leadright</w:t>
      </w:r>
      <w:proofErr w:type="spellEnd"/>
      <w:r w:rsidRPr="005826A7">
        <w:rPr>
          <w:rFonts w:ascii="Arial" w:eastAsia="Times New Roman" w:hAnsi="Arial" w:cs="Arial"/>
          <w:color w:val="000000"/>
          <w:sz w:val="16"/>
          <w:szCs w:val="16"/>
        </w:rPr>
        <w:t>"))</w:t>
      </w:r>
    </w:p>
    <w:p w14:paraId="4AB05327"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 xml:space="preserve">(("speaker </w:t>
      </w:r>
      <w:proofErr w:type="spellStart"/>
      <w:r w:rsidRPr="005826A7">
        <w:rPr>
          <w:rFonts w:ascii="Arial" w:eastAsia="Times New Roman" w:hAnsi="Arial" w:cs="Arial"/>
          <w:color w:val="000000"/>
          <w:sz w:val="16"/>
          <w:szCs w:val="16"/>
        </w:rPr>
        <w:t>ryan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speakerryan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speakerryan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pryan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paulryanwi</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paul</w:t>
      </w:r>
      <w:proofErr w:type="spellEnd"/>
      <w:r w:rsidRPr="005826A7">
        <w:rPr>
          <w:rFonts w:ascii="Arial" w:eastAsia="Times New Roman" w:hAnsi="Arial" w:cs="Arial"/>
          <w:color w:val="000000"/>
          <w:sz w:val="16"/>
          <w:szCs w:val="16"/>
        </w:rPr>
        <w:t xml:space="preserve"> </w:t>
      </w:r>
      <w:proofErr w:type="spellStart"/>
      <w:r w:rsidRPr="005826A7">
        <w:rPr>
          <w:rFonts w:ascii="Arial" w:eastAsia="Times New Roman" w:hAnsi="Arial" w:cs="Arial"/>
          <w:color w:val="000000"/>
          <w:sz w:val="16"/>
          <w:szCs w:val="16"/>
        </w:rPr>
        <w:t>ryan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paulryan</w:t>
      </w:r>
      <w:proofErr w:type="spellEnd"/>
      <w:r w:rsidRPr="005826A7">
        <w:rPr>
          <w:rFonts w:ascii="Arial" w:eastAsia="Times New Roman" w:hAnsi="Arial" w:cs="Arial"/>
          <w:color w:val="000000"/>
          <w:sz w:val="16"/>
          <w:szCs w:val="16"/>
        </w:rPr>
        <w:t>") AND ("</w:t>
      </w:r>
      <w:proofErr w:type="spellStart"/>
      <w:r w:rsidRPr="005826A7">
        <w:rPr>
          <w:rFonts w:ascii="Arial" w:eastAsia="Times New Roman" w:hAnsi="Arial" w:cs="Arial"/>
          <w:color w:val="000000"/>
          <w:sz w:val="16"/>
          <w:szCs w:val="16"/>
        </w:rPr>
        <w:t>wisconsin</w:t>
      </w:r>
      <w:proofErr w:type="spellEnd"/>
      <w:r w:rsidRPr="005826A7">
        <w:rPr>
          <w:rFonts w:ascii="Arial" w:eastAsia="Times New Roman" w:hAnsi="Arial" w:cs="Arial"/>
          <w:color w:val="000000"/>
          <w:sz w:val="16"/>
          <w:szCs w:val="16"/>
        </w:rPr>
        <w:t>" OR "republican" OR republicans OR "#</w:t>
      </w:r>
      <w:proofErr w:type="spellStart"/>
      <w:r w:rsidRPr="005826A7">
        <w:rPr>
          <w:rFonts w:ascii="Arial" w:eastAsia="Times New Roman" w:hAnsi="Arial" w:cs="Arial"/>
          <w:color w:val="000000"/>
          <w:sz w:val="16"/>
          <w:szCs w:val="16"/>
        </w:rPr>
        <w:t>wisconsingop</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wiright</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leadright</w:t>
      </w:r>
      <w:proofErr w:type="spellEnd"/>
      <w:r w:rsidRPr="005826A7">
        <w:rPr>
          <w:rFonts w:ascii="Arial" w:eastAsia="Times New Roman" w:hAnsi="Arial" w:cs="Arial"/>
          <w:color w:val="000000"/>
          <w:sz w:val="16"/>
          <w:szCs w:val="16"/>
        </w:rPr>
        <w:t>"))</w:t>
      </w:r>
    </w:p>
    <w:p w14:paraId="6972E84A"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w:t>
      </w:r>
      <w:proofErr w:type="spellStart"/>
      <w:r w:rsidRPr="005826A7">
        <w:rPr>
          <w:rFonts w:ascii="Arial" w:eastAsia="Times New Roman" w:hAnsi="Arial" w:cs="Arial"/>
          <w:color w:val="000000"/>
          <w:sz w:val="16"/>
          <w:szCs w:val="16"/>
        </w:rPr>
        <w:t>leah</w:t>
      </w:r>
      <w:proofErr w:type="spellEnd"/>
      <w:r w:rsidRPr="005826A7">
        <w:rPr>
          <w:rFonts w:ascii="Arial" w:eastAsia="Times New Roman" w:hAnsi="Arial" w:cs="Arial"/>
          <w:color w:val="000000"/>
          <w:sz w:val="16"/>
          <w:szCs w:val="16"/>
        </w:rPr>
        <w:t xml:space="preserve"> </w:t>
      </w:r>
      <w:proofErr w:type="spellStart"/>
      <w:r w:rsidRPr="005826A7">
        <w:rPr>
          <w:rFonts w:ascii="Arial" w:eastAsia="Times New Roman" w:hAnsi="Arial" w:cs="Arial"/>
          <w:color w:val="000000"/>
          <w:sz w:val="16"/>
          <w:szCs w:val="16"/>
        </w:rPr>
        <w:t>vukmir</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leahvukmir</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leahvukmir</w:t>
      </w:r>
      <w:proofErr w:type="spellEnd"/>
      <w:r w:rsidRPr="005826A7">
        <w:rPr>
          <w:rFonts w:ascii="Arial" w:eastAsia="Times New Roman" w:hAnsi="Arial" w:cs="Arial"/>
          <w:color w:val="000000"/>
          <w:sz w:val="16"/>
          <w:szCs w:val="16"/>
        </w:rPr>
        <w:t>")</w:t>
      </w:r>
    </w:p>
    <w:p w14:paraId="78465903"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w:t>
      </w:r>
      <w:proofErr w:type="spellStart"/>
      <w:r w:rsidRPr="005826A7">
        <w:rPr>
          <w:rFonts w:ascii="Arial" w:eastAsia="Times New Roman" w:hAnsi="Arial" w:cs="Arial"/>
          <w:color w:val="000000"/>
          <w:sz w:val="16"/>
          <w:szCs w:val="16"/>
        </w:rPr>
        <w:t>senronjohnson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ronjohnsonwi</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ronjohnson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sen</w:t>
      </w:r>
      <w:proofErr w:type="spellEnd"/>
      <w:r w:rsidRPr="005826A7">
        <w:rPr>
          <w:rFonts w:ascii="Arial" w:eastAsia="Times New Roman" w:hAnsi="Arial" w:cs="Arial"/>
          <w:color w:val="000000"/>
          <w:sz w:val="16"/>
          <w:szCs w:val="16"/>
        </w:rPr>
        <w:t xml:space="preserve"> </w:t>
      </w:r>
      <w:proofErr w:type="spellStart"/>
      <w:r w:rsidRPr="005826A7">
        <w:rPr>
          <w:rFonts w:ascii="Arial" w:eastAsia="Times New Roman" w:hAnsi="Arial" w:cs="Arial"/>
          <w:color w:val="000000"/>
          <w:sz w:val="16"/>
          <w:szCs w:val="16"/>
        </w:rPr>
        <w:t>ron</w:t>
      </w:r>
      <w:proofErr w:type="spellEnd"/>
      <w:r w:rsidRPr="005826A7">
        <w:rPr>
          <w:rFonts w:ascii="Arial" w:eastAsia="Times New Roman" w:hAnsi="Arial" w:cs="Arial"/>
          <w:color w:val="000000"/>
          <w:sz w:val="16"/>
          <w:szCs w:val="16"/>
        </w:rPr>
        <w:t xml:space="preserve"> </w:t>
      </w:r>
      <w:proofErr w:type="spellStart"/>
      <w:r w:rsidRPr="005826A7">
        <w:rPr>
          <w:rFonts w:ascii="Arial" w:eastAsia="Times New Roman" w:hAnsi="Arial" w:cs="Arial"/>
          <w:color w:val="000000"/>
          <w:sz w:val="16"/>
          <w:szCs w:val="16"/>
        </w:rPr>
        <w:t>johnson</w:t>
      </w:r>
      <w:proofErr w:type="spellEnd"/>
      <w:r w:rsidRPr="005826A7">
        <w:rPr>
          <w:rFonts w:ascii="Arial" w:eastAsia="Times New Roman" w:hAnsi="Arial" w:cs="Arial"/>
          <w:color w:val="000000"/>
          <w:sz w:val="16"/>
          <w:szCs w:val="16"/>
        </w:rPr>
        <w:t xml:space="preserve">" OR "senator </w:t>
      </w:r>
      <w:proofErr w:type="spellStart"/>
      <w:r w:rsidRPr="005826A7">
        <w:rPr>
          <w:rFonts w:ascii="Arial" w:eastAsia="Times New Roman" w:hAnsi="Arial" w:cs="Arial"/>
          <w:color w:val="000000"/>
          <w:sz w:val="16"/>
          <w:szCs w:val="16"/>
        </w:rPr>
        <w:t>ron</w:t>
      </w:r>
      <w:proofErr w:type="spellEnd"/>
      <w:r w:rsidRPr="005826A7">
        <w:rPr>
          <w:rFonts w:ascii="Arial" w:eastAsia="Times New Roman" w:hAnsi="Arial" w:cs="Arial"/>
          <w:color w:val="000000"/>
          <w:sz w:val="16"/>
          <w:szCs w:val="16"/>
        </w:rPr>
        <w:t xml:space="preserve"> </w:t>
      </w:r>
      <w:proofErr w:type="spellStart"/>
      <w:r w:rsidRPr="005826A7">
        <w:rPr>
          <w:rFonts w:ascii="Arial" w:eastAsia="Times New Roman" w:hAnsi="Arial" w:cs="Arial"/>
          <w:color w:val="000000"/>
          <w:sz w:val="16"/>
          <w:szCs w:val="16"/>
        </w:rPr>
        <w:t>johnson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senrohnjohnson</w:t>
      </w:r>
      <w:proofErr w:type="spellEnd"/>
      <w:r w:rsidRPr="005826A7">
        <w:rPr>
          <w:rFonts w:ascii="Arial" w:eastAsia="Times New Roman" w:hAnsi="Arial" w:cs="Arial"/>
          <w:color w:val="000000"/>
          <w:sz w:val="16"/>
          <w:szCs w:val="16"/>
        </w:rPr>
        <w:t>")</w:t>
      </w:r>
    </w:p>
    <w:p w14:paraId="3DD1CB24"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w:t>
      </w:r>
      <w:proofErr w:type="spellStart"/>
      <w:r w:rsidRPr="005826A7">
        <w:rPr>
          <w:rFonts w:ascii="Arial" w:eastAsia="Times New Roman" w:hAnsi="Arial" w:cs="Arial"/>
          <w:color w:val="000000"/>
          <w:sz w:val="16"/>
          <w:szCs w:val="16"/>
        </w:rPr>
        <w:t>wisconsin</w:t>
      </w:r>
      <w:proofErr w:type="spellEnd"/>
      <w:r w:rsidRPr="005826A7">
        <w:rPr>
          <w:rFonts w:ascii="Arial" w:eastAsia="Times New Roman" w:hAnsi="Arial" w:cs="Arial"/>
          <w:color w:val="000000"/>
          <w:sz w:val="16"/>
          <w:szCs w:val="16"/>
        </w:rPr>
        <w:t>) NEAR (union OR unions OR unionize OR unionized)) OR ("#</w:t>
      </w:r>
      <w:proofErr w:type="spellStart"/>
      <w:r w:rsidRPr="005826A7">
        <w:rPr>
          <w:rFonts w:ascii="Arial" w:eastAsia="Times New Roman" w:hAnsi="Arial" w:cs="Arial"/>
          <w:color w:val="000000"/>
          <w:sz w:val="16"/>
          <w:szCs w:val="16"/>
        </w:rPr>
        <w:t>wiunions</w:t>
      </w:r>
      <w:proofErr w:type="spellEnd"/>
      <w:r w:rsidRPr="005826A7">
        <w:rPr>
          <w:rFonts w:ascii="Arial" w:eastAsia="Times New Roman" w:hAnsi="Arial" w:cs="Arial"/>
          <w:color w:val="000000"/>
          <w:sz w:val="16"/>
          <w:szCs w:val="16"/>
        </w:rPr>
        <w:t>")</w:t>
      </w:r>
    </w:p>
    <w:p w14:paraId="346AF214"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("act10" OR "act 10" OR "#act10")</w:t>
      </w:r>
    </w:p>
    <w:p w14:paraId="05D5C67B"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(immigration) NEAR ("</w:t>
      </w:r>
      <w:proofErr w:type="spellStart"/>
      <w:r w:rsidRPr="005826A7">
        <w:rPr>
          <w:rFonts w:ascii="Arial" w:eastAsia="Times New Roman" w:hAnsi="Arial" w:cs="Arial"/>
          <w:color w:val="000000"/>
          <w:sz w:val="16"/>
          <w:szCs w:val="16"/>
        </w:rPr>
        <w:t>wisconsin</w:t>
      </w:r>
      <w:proofErr w:type="spellEnd"/>
      <w:r w:rsidRPr="005826A7">
        <w:rPr>
          <w:rFonts w:ascii="Arial" w:eastAsia="Times New Roman" w:hAnsi="Arial" w:cs="Arial"/>
          <w:color w:val="000000"/>
          <w:sz w:val="16"/>
          <w:szCs w:val="16"/>
        </w:rPr>
        <w:t>")</w:t>
      </w:r>
    </w:p>
    <w:p w14:paraId="752C0EA8"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(environment OR environmental) NEAR ("</w:t>
      </w:r>
      <w:proofErr w:type="spellStart"/>
      <w:r w:rsidRPr="005826A7">
        <w:rPr>
          <w:rFonts w:ascii="Arial" w:eastAsia="Times New Roman" w:hAnsi="Arial" w:cs="Arial"/>
          <w:color w:val="000000"/>
          <w:sz w:val="16"/>
          <w:szCs w:val="16"/>
        </w:rPr>
        <w:t>wisconsin</w:t>
      </w:r>
      <w:proofErr w:type="spellEnd"/>
      <w:r w:rsidRPr="005826A7">
        <w:rPr>
          <w:rFonts w:ascii="Arial" w:eastAsia="Times New Roman" w:hAnsi="Arial" w:cs="Arial"/>
          <w:color w:val="000000"/>
          <w:sz w:val="16"/>
          <w:szCs w:val="16"/>
        </w:rPr>
        <w:t>")</w:t>
      </w:r>
    </w:p>
    <w:p w14:paraId="363B4927"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w:t>
      </w:r>
      <w:proofErr w:type="spellStart"/>
      <w:r w:rsidRPr="005826A7">
        <w:rPr>
          <w:rFonts w:ascii="Arial" w:eastAsia="Times New Roman" w:hAnsi="Arial" w:cs="Arial"/>
          <w:color w:val="000000"/>
          <w:sz w:val="16"/>
          <w:szCs w:val="16"/>
        </w:rPr>
        <w:t>wisconsin</w:t>
      </w:r>
      <w:proofErr w:type="spellEnd"/>
      <w:r w:rsidRPr="005826A7">
        <w:rPr>
          <w:rFonts w:ascii="Arial" w:eastAsia="Times New Roman" w:hAnsi="Arial" w:cs="Arial"/>
          <w:color w:val="000000"/>
          <w:sz w:val="16"/>
          <w:szCs w:val="16"/>
        </w:rPr>
        <w:t>) NEAR (traffic OR transportation OR highway)) OR ("</w:t>
      </w:r>
      <w:proofErr w:type="spellStart"/>
      <w:r w:rsidRPr="005826A7">
        <w:rPr>
          <w:rFonts w:ascii="Arial" w:eastAsia="Times New Roman" w:hAnsi="Arial" w:cs="Arial"/>
          <w:color w:val="000000"/>
          <w:sz w:val="16"/>
          <w:szCs w:val="16"/>
        </w:rPr>
        <w:t>wisdot</w:t>
      </w:r>
      <w:proofErr w:type="spellEnd"/>
      <w:r w:rsidRPr="005826A7">
        <w:rPr>
          <w:rFonts w:ascii="Arial" w:eastAsia="Times New Roman" w:hAnsi="Arial" w:cs="Arial"/>
          <w:color w:val="000000"/>
          <w:sz w:val="16"/>
          <w:szCs w:val="16"/>
        </w:rPr>
        <w:t>")</w:t>
      </w:r>
    </w:p>
    <w:p w14:paraId="1B723C68"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(tax OR taxes) NEAR ("</w:t>
      </w:r>
      <w:proofErr w:type="spellStart"/>
      <w:r w:rsidRPr="005826A7">
        <w:rPr>
          <w:rFonts w:ascii="Arial" w:eastAsia="Times New Roman" w:hAnsi="Arial" w:cs="Arial"/>
          <w:color w:val="000000"/>
          <w:sz w:val="16"/>
          <w:szCs w:val="16"/>
        </w:rPr>
        <w:t>wisconsin</w:t>
      </w:r>
      <w:proofErr w:type="spellEnd"/>
      <w:r w:rsidRPr="005826A7">
        <w:rPr>
          <w:rFonts w:ascii="Arial" w:eastAsia="Times New Roman" w:hAnsi="Arial" w:cs="Arial"/>
          <w:color w:val="000000"/>
          <w:sz w:val="16"/>
          <w:szCs w:val="16"/>
        </w:rPr>
        <w:t>")</w:t>
      </w:r>
    </w:p>
    <w:p w14:paraId="08841017"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w:t>
      </w:r>
      <w:proofErr w:type="spellStart"/>
      <w:r w:rsidRPr="005826A7">
        <w:rPr>
          <w:rFonts w:ascii="Arial" w:eastAsia="Times New Roman" w:hAnsi="Arial" w:cs="Arial"/>
          <w:color w:val="000000"/>
          <w:sz w:val="16"/>
          <w:szCs w:val="16"/>
        </w:rPr>
        <w:t>wisconsin</w:t>
      </w:r>
      <w:proofErr w:type="spellEnd"/>
      <w:r w:rsidRPr="005826A7">
        <w:rPr>
          <w:rFonts w:ascii="Arial" w:eastAsia="Times New Roman" w:hAnsi="Arial" w:cs="Arial"/>
          <w:color w:val="000000"/>
          <w:sz w:val="16"/>
          <w:szCs w:val="16"/>
        </w:rPr>
        <w:t>") NEAR (unemployment OR layoff OR layoffs OR offshoring)</w:t>
      </w:r>
    </w:p>
    <w:p w14:paraId="4D69FF92"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w:t>
      </w:r>
      <w:proofErr w:type="spellStart"/>
      <w:r w:rsidRPr="005826A7">
        <w:rPr>
          <w:rFonts w:ascii="Arial" w:eastAsia="Times New Roman" w:hAnsi="Arial" w:cs="Arial"/>
          <w:color w:val="000000"/>
          <w:sz w:val="16"/>
          <w:szCs w:val="16"/>
        </w:rPr>
        <w:t>wisconsin</w:t>
      </w:r>
      <w:proofErr w:type="spellEnd"/>
      <w:r w:rsidRPr="005826A7">
        <w:rPr>
          <w:rFonts w:ascii="Arial" w:eastAsia="Times New Roman" w:hAnsi="Arial" w:cs="Arial"/>
          <w:color w:val="000000"/>
          <w:sz w:val="16"/>
          <w:szCs w:val="16"/>
        </w:rPr>
        <w:t>) NEAR ("race relations" OR racist OR racial OR ethnic OR "#</w:t>
      </w:r>
      <w:proofErr w:type="spellStart"/>
      <w:r w:rsidRPr="005826A7">
        <w:rPr>
          <w:rFonts w:ascii="Arial" w:eastAsia="Times New Roman" w:hAnsi="Arial" w:cs="Arial"/>
          <w:color w:val="000000"/>
          <w:sz w:val="16"/>
          <w:szCs w:val="16"/>
        </w:rPr>
        <w:t>blacklivesmatter</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therealuw</w:t>
      </w:r>
      <w:proofErr w:type="spellEnd"/>
      <w:r w:rsidRPr="005826A7">
        <w:rPr>
          <w:rFonts w:ascii="Arial" w:eastAsia="Times New Roman" w:hAnsi="Arial" w:cs="Arial"/>
          <w:color w:val="000000"/>
          <w:sz w:val="16"/>
          <w:szCs w:val="16"/>
        </w:rPr>
        <w:t>")</w:t>
      </w:r>
    </w:p>
    <w:p w14:paraId="767E6D3C"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("lame duck" OR "</w:t>
      </w:r>
      <w:proofErr w:type="spellStart"/>
      <w:r w:rsidRPr="005826A7">
        <w:rPr>
          <w:rFonts w:ascii="Arial" w:eastAsia="Times New Roman" w:hAnsi="Arial" w:cs="Arial"/>
          <w:color w:val="000000"/>
          <w:sz w:val="16"/>
          <w:szCs w:val="16"/>
        </w:rPr>
        <w:t>lameduck</w:t>
      </w:r>
      <w:proofErr w:type="spellEnd"/>
      <w:r w:rsidRPr="005826A7">
        <w:rPr>
          <w:rFonts w:ascii="Arial" w:eastAsia="Times New Roman" w:hAnsi="Arial" w:cs="Arial"/>
          <w:color w:val="000000"/>
          <w:sz w:val="16"/>
          <w:szCs w:val="16"/>
        </w:rPr>
        <w:t>")</w:t>
      </w:r>
    </w:p>
    <w:p w14:paraId="6B3197E5"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w:t>
      </w:r>
      <w:proofErr w:type="spellStart"/>
      <w:r w:rsidRPr="005826A7">
        <w:rPr>
          <w:rFonts w:ascii="Arial" w:eastAsia="Times New Roman" w:hAnsi="Arial" w:cs="Arial"/>
          <w:color w:val="000000"/>
          <w:sz w:val="16"/>
          <w:szCs w:val="16"/>
        </w:rPr>
        <w:t>wisconsin</w:t>
      </w:r>
      <w:proofErr w:type="spellEnd"/>
      <w:r w:rsidRPr="005826A7">
        <w:rPr>
          <w:rFonts w:ascii="Arial" w:eastAsia="Times New Roman" w:hAnsi="Arial" w:cs="Arial"/>
          <w:color w:val="000000"/>
          <w:sz w:val="16"/>
          <w:szCs w:val="16"/>
        </w:rPr>
        <w:t>) AND (prison OR inmate OR inmates OR prisoners OR prisoner OR correction OR "correctional facility")) NEAR (job* OR reentry OR employment OR "vocational training")</w:t>
      </w:r>
    </w:p>
    <w:p w14:paraId="689D2B31"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w:t>
      </w:r>
      <w:proofErr w:type="spellStart"/>
      <w:r w:rsidRPr="005826A7">
        <w:rPr>
          <w:rFonts w:ascii="Arial" w:eastAsia="Times New Roman" w:hAnsi="Arial" w:cs="Arial"/>
          <w:color w:val="000000"/>
          <w:sz w:val="16"/>
          <w:szCs w:val="16"/>
        </w:rPr>
        <w:t>foxconn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foxconn</w:t>
      </w:r>
      <w:proofErr w:type="spellEnd"/>
      <w:r w:rsidRPr="005826A7">
        <w:rPr>
          <w:rFonts w:ascii="Arial" w:eastAsia="Times New Roman" w:hAnsi="Arial" w:cs="Arial"/>
          <w:color w:val="000000"/>
          <w:sz w:val="16"/>
          <w:szCs w:val="16"/>
        </w:rPr>
        <w:t>")</w:t>
      </w:r>
    </w:p>
    <w:p w14:paraId="708EF281"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w:t>
      </w:r>
      <w:proofErr w:type="spellStart"/>
      <w:r w:rsidRPr="005826A7">
        <w:rPr>
          <w:rFonts w:ascii="Arial" w:eastAsia="Times New Roman" w:hAnsi="Arial" w:cs="Arial"/>
          <w:color w:val="000000"/>
          <w:sz w:val="16"/>
          <w:szCs w:val="16"/>
        </w:rPr>
        <w:t>wipolitics</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mikwaukee</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wiforward</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wiworking</w:t>
      </w:r>
      <w:proofErr w:type="spellEnd"/>
      <w:r w:rsidRPr="005826A7">
        <w:rPr>
          <w:rFonts w:ascii="Arial" w:eastAsia="Times New Roman" w:hAnsi="Arial" w:cs="Arial"/>
          <w:color w:val="000000"/>
          <w:sz w:val="16"/>
          <w:szCs w:val="16"/>
        </w:rPr>
        <w:t>")</w:t>
      </w:r>
    </w:p>
    <w:p w14:paraId="36FA3ACC"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 xml:space="preserve">(healthcare OR </w:t>
      </w:r>
      <w:proofErr w:type="spellStart"/>
      <w:r w:rsidRPr="005826A7">
        <w:rPr>
          <w:rFonts w:ascii="Arial" w:eastAsia="Times New Roman" w:hAnsi="Arial" w:cs="Arial"/>
          <w:color w:val="000000"/>
          <w:sz w:val="16"/>
          <w:szCs w:val="16"/>
        </w:rPr>
        <w:t>obamacare</w:t>
      </w:r>
      <w:proofErr w:type="spellEnd"/>
      <w:r w:rsidRPr="005826A7">
        <w:rPr>
          <w:rFonts w:ascii="Arial" w:eastAsia="Times New Roman" w:hAnsi="Arial" w:cs="Arial"/>
          <w:color w:val="000000"/>
          <w:sz w:val="16"/>
          <w:szCs w:val="16"/>
        </w:rPr>
        <w:t xml:space="preserve"> OR </w:t>
      </w:r>
      <w:proofErr w:type="spellStart"/>
      <w:r w:rsidRPr="005826A7">
        <w:rPr>
          <w:rFonts w:ascii="Arial" w:eastAsia="Times New Roman" w:hAnsi="Arial" w:cs="Arial"/>
          <w:color w:val="000000"/>
          <w:sz w:val="16"/>
          <w:szCs w:val="16"/>
        </w:rPr>
        <w:t>medicare</w:t>
      </w:r>
      <w:proofErr w:type="spellEnd"/>
      <w:r w:rsidRPr="005826A7">
        <w:rPr>
          <w:rFonts w:ascii="Arial" w:eastAsia="Times New Roman" w:hAnsi="Arial" w:cs="Arial"/>
          <w:color w:val="000000"/>
          <w:sz w:val="16"/>
          <w:szCs w:val="16"/>
        </w:rPr>
        <w:t xml:space="preserve"> OR </w:t>
      </w:r>
      <w:proofErr w:type="spellStart"/>
      <w:r w:rsidRPr="005826A7">
        <w:rPr>
          <w:rFonts w:ascii="Arial" w:eastAsia="Times New Roman" w:hAnsi="Arial" w:cs="Arial"/>
          <w:color w:val="000000"/>
          <w:sz w:val="16"/>
          <w:szCs w:val="16"/>
        </w:rPr>
        <w:t>medicaid</w:t>
      </w:r>
      <w:proofErr w:type="spellEnd"/>
      <w:r w:rsidRPr="005826A7">
        <w:rPr>
          <w:rFonts w:ascii="Arial" w:eastAsia="Times New Roman" w:hAnsi="Arial" w:cs="Arial"/>
          <w:color w:val="000000"/>
          <w:sz w:val="16"/>
          <w:szCs w:val="16"/>
        </w:rPr>
        <w:t xml:space="preserve"> OR "health care") NEAR/4 ("</w:t>
      </w:r>
      <w:proofErr w:type="spellStart"/>
      <w:r w:rsidRPr="005826A7">
        <w:rPr>
          <w:rFonts w:ascii="Arial" w:eastAsia="Times New Roman" w:hAnsi="Arial" w:cs="Arial"/>
          <w:color w:val="000000"/>
          <w:sz w:val="16"/>
          <w:szCs w:val="16"/>
        </w:rPr>
        <w:t>usa</w:t>
      </w:r>
      <w:proofErr w:type="spellEnd"/>
      <w:r w:rsidRPr="005826A7">
        <w:rPr>
          <w:rFonts w:ascii="Arial" w:eastAsia="Times New Roman" w:hAnsi="Arial" w:cs="Arial"/>
          <w:color w:val="000000"/>
          <w:sz w:val="16"/>
          <w:szCs w:val="16"/>
        </w:rPr>
        <w:t>" OR "united states" OR "</w:t>
      </w:r>
      <w:proofErr w:type="spellStart"/>
      <w:r w:rsidRPr="005826A7">
        <w:rPr>
          <w:rFonts w:ascii="Arial" w:eastAsia="Times New Roman" w:hAnsi="Arial" w:cs="Arial"/>
          <w:color w:val="000000"/>
          <w:sz w:val="16"/>
          <w:szCs w:val="16"/>
        </w:rPr>
        <w:t>america</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american</w:t>
      </w:r>
      <w:proofErr w:type="spellEnd"/>
      <w:r w:rsidRPr="005826A7">
        <w:rPr>
          <w:rFonts w:ascii="Arial" w:eastAsia="Times New Roman" w:hAnsi="Arial" w:cs="Arial"/>
          <w:color w:val="000000"/>
          <w:sz w:val="16"/>
          <w:szCs w:val="16"/>
        </w:rPr>
        <w:t>")</w:t>
      </w:r>
    </w:p>
    <w:p w14:paraId="38AE685F"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 xml:space="preserve">(healthcare OR </w:t>
      </w:r>
      <w:proofErr w:type="spellStart"/>
      <w:r w:rsidRPr="005826A7">
        <w:rPr>
          <w:rFonts w:ascii="Arial" w:eastAsia="Times New Roman" w:hAnsi="Arial" w:cs="Arial"/>
          <w:color w:val="000000"/>
          <w:sz w:val="16"/>
          <w:szCs w:val="16"/>
        </w:rPr>
        <w:t>obamacare</w:t>
      </w:r>
      <w:proofErr w:type="spellEnd"/>
      <w:r w:rsidRPr="005826A7">
        <w:rPr>
          <w:rFonts w:ascii="Arial" w:eastAsia="Times New Roman" w:hAnsi="Arial" w:cs="Arial"/>
          <w:color w:val="000000"/>
          <w:sz w:val="16"/>
          <w:szCs w:val="16"/>
        </w:rPr>
        <w:t xml:space="preserve"> OR </w:t>
      </w:r>
      <w:proofErr w:type="spellStart"/>
      <w:r w:rsidRPr="005826A7">
        <w:rPr>
          <w:rFonts w:ascii="Arial" w:eastAsia="Times New Roman" w:hAnsi="Arial" w:cs="Arial"/>
          <w:color w:val="000000"/>
          <w:sz w:val="16"/>
          <w:szCs w:val="16"/>
        </w:rPr>
        <w:t>medicare</w:t>
      </w:r>
      <w:proofErr w:type="spellEnd"/>
      <w:r w:rsidRPr="005826A7">
        <w:rPr>
          <w:rFonts w:ascii="Arial" w:eastAsia="Times New Roman" w:hAnsi="Arial" w:cs="Arial"/>
          <w:color w:val="000000"/>
          <w:sz w:val="16"/>
          <w:szCs w:val="16"/>
        </w:rPr>
        <w:t xml:space="preserve"> OR </w:t>
      </w:r>
      <w:proofErr w:type="spellStart"/>
      <w:r w:rsidRPr="005826A7">
        <w:rPr>
          <w:rFonts w:ascii="Arial" w:eastAsia="Times New Roman" w:hAnsi="Arial" w:cs="Arial"/>
          <w:color w:val="000000"/>
          <w:sz w:val="16"/>
          <w:szCs w:val="16"/>
        </w:rPr>
        <w:t>medicaid</w:t>
      </w:r>
      <w:proofErr w:type="spellEnd"/>
      <w:r w:rsidRPr="005826A7">
        <w:rPr>
          <w:rFonts w:ascii="Arial" w:eastAsia="Times New Roman" w:hAnsi="Arial" w:cs="Arial"/>
          <w:color w:val="000000"/>
          <w:sz w:val="16"/>
          <w:szCs w:val="16"/>
        </w:rPr>
        <w:t>) AND (</w:t>
      </w:r>
      <w:proofErr w:type="spellStart"/>
      <w:r w:rsidRPr="005826A7">
        <w:rPr>
          <w:rFonts w:ascii="Arial" w:eastAsia="Times New Roman" w:hAnsi="Arial" w:cs="Arial"/>
          <w:color w:val="000000"/>
          <w:sz w:val="16"/>
          <w:szCs w:val="16"/>
        </w:rPr>
        <w:t>wisconsin</w:t>
      </w:r>
      <w:proofErr w:type="spellEnd"/>
      <w:r w:rsidRPr="005826A7">
        <w:rPr>
          <w:rFonts w:ascii="Arial" w:eastAsia="Times New Roman" w:hAnsi="Arial" w:cs="Arial"/>
          <w:color w:val="000000"/>
          <w:sz w:val="16"/>
          <w:szCs w:val="16"/>
        </w:rPr>
        <w:t>)</w:t>
      </w:r>
    </w:p>
    <w:p w14:paraId="15E6CA33"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("school system" OR "education system" OR "higher education" OR "school systems" OR "education systems" OR "public school" OR "public schools" OR "private school" OR "private schools") NEAR/4 ("</w:t>
      </w:r>
      <w:proofErr w:type="spellStart"/>
      <w:r w:rsidRPr="005826A7">
        <w:rPr>
          <w:rFonts w:ascii="Arial" w:eastAsia="Times New Roman" w:hAnsi="Arial" w:cs="Arial"/>
          <w:color w:val="000000"/>
          <w:sz w:val="16"/>
          <w:szCs w:val="16"/>
        </w:rPr>
        <w:t>usa</w:t>
      </w:r>
      <w:proofErr w:type="spellEnd"/>
      <w:r w:rsidRPr="005826A7">
        <w:rPr>
          <w:rFonts w:ascii="Arial" w:eastAsia="Times New Roman" w:hAnsi="Arial" w:cs="Arial"/>
          <w:color w:val="000000"/>
          <w:sz w:val="16"/>
          <w:szCs w:val="16"/>
        </w:rPr>
        <w:t>" OR "united states" OR "</w:t>
      </w:r>
      <w:proofErr w:type="spellStart"/>
      <w:r w:rsidRPr="005826A7">
        <w:rPr>
          <w:rFonts w:ascii="Arial" w:eastAsia="Times New Roman" w:hAnsi="Arial" w:cs="Arial"/>
          <w:color w:val="000000"/>
          <w:sz w:val="16"/>
          <w:szCs w:val="16"/>
        </w:rPr>
        <w:t>america</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american</w:t>
      </w:r>
      <w:proofErr w:type="spellEnd"/>
      <w:r w:rsidRPr="005826A7">
        <w:rPr>
          <w:rFonts w:ascii="Arial" w:eastAsia="Times New Roman" w:hAnsi="Arial" w:cs="Arial"/>
          <w:color w:val="000000"/>
          <w:sz w:val="16"/>
          <w:szCs w:val="16"/>
        </w:rPr>
        <w:t>")</w:t>
      </w:r>
    </w:p>
    <w:p w14:paraId="51E7B728"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("school system" OR "education system" OR "higher education" OR "school systems" OR "education systems" OR "public school" OR "public schools" OR "private school" OR "private schools") AND (</w:t>
      </w:r>
      <w:proofErr w:type="spellStart"/>
      <w:r w:rsidRPr="005826A7">
        <w:rPr>
          <w:rFonts w:ascii="Arial" w:eastAsia="Times New Roman" w:hAnsi="Arial" w:cs="Arial"/>
          <w:color w:val="000000"/>
          <w:sz w:val="16"/>
          <w:szCs w:val="16"/>
        </w:rPr>
        <w:t>wisconsin</w:t>
      </w:r>
      <w:proofErr w:type="spellEnd"/>
      <w:r w:rsidRPr="005826A7">
        <w:rPr>
          <w:rFonts w:ascii="Arial" w:eastAsia="Times New Roman" w:hAnsi="Arial" w:cs="Arial"/>
          <w:color w:val="000000"/>
          <w:sz w:val="16"/>
          <w:szCs w:val="16"/>
        </w:rPr>
        <w:t>)</w:t>
      </w:r>
    </w:p>
    <w:p w14:paraId="416A4EF3"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("second amendment" OR "gun right" OR "gun rights" OR "gun control" OR "2nd amendment") AND ("</w:t>
      </w:r>
      <w:proofErr w:type="spellStart"/>
      <w:r w:rsidRPr="005826A7">
        <w:rPr>
          <w:rFonts w:ascii="Arial" w:eastAsia="Times New Roman" w:hAnsi="Arial" w:cs="Arial"/>
          <w:color w:val="000000"/>
          <w:sz w:val="16"/>
          <w:szCs w:val="16"/>
        </w:rPr>
        <w:t>usa</w:t>
      </w:r>
      <w:proofErr w:type="spellEnd"/>
      <w:r w:rsidRPr="005826A7">
        <w:rPr>
          <w:rFonts w:ascii="Arial" w:eastAsia="Times New Roman" w:hAnsi="Arial" w:cs="Arial"/>
          <w:color w:val="000000"/>
          <w:sz w:val="16"/>
          <w:szCs w:val="16"/>
        </w:rPr>
        <w:t>" OR "united states" OR "</w:t>
      </w:r>
      <w:proofErr w:type="spellStart"/>
      <w:r w:rsidRPr="005826A7">
        <w:rPr>
          <w:rFonts w:ascii="Arial" w:eastAsia="Times New Roman" w:hAnsi="Arial" w:cs="Arial"/>
          <w:color w:val="000000"/>
          <w:sz w:val="16"/>
          <w:szCs w:val="16"/>
        </w:rPr>
        <w:t>america</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american</w:t>
      </w:r>
      <w:proofErr w:type="spellEnd"/>
      <w:r w:rsidRPr="005826A7">
        <w:rPr>
          <w:rFonts w:ascii="Arial" w:eastAsia="Times New Roman" w:hAnsi="Arial" w:cs="Arial"/>
          <w:color w:val="000000"/>
          <w:sz w:val="16"/>
          <w:szCs w:val="16"/>
        </w:rPr>
        <w:t>")</w:t>
      </w:r>
    </w:p>
    <w:p w14:paraId="26639CD1"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 xml:space="preserve">(("second amendment") OR ((gun) AND (right OR control))) AND </w:t>
      </w:r>
      <w:proofErr w:type="spellStart"/>
      <w:r w:rsidRPr="005826A7">
        <w:rPr>
          <w:rFonts w:ascii="Arial" w:eastAsia="Times New Roman" w:hAnsi="Arial" w:cs="Arial"/>
          <w:color w:val="000000"/>
          <w:sz w:val="16"/>
          <w:szCs w:val="16"/>
        </w:rPr>
        <w:t>wisconsin</w:t>
      </w:r>
      <w:proofErr w:type="spellEnd"/>
    </w:p>
    <w:p w14:paraId="5683BDEA"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(abortion OR abortions OR "planned parenthood" OR "right to life" OR "pro-choice" OR "pro-life" OR "</w:t>
      </w:r>
      <w:proofErr w:type="spellStart"/>
      <w:r w:rsidRPr="005826A7">
        <w:rPr>
          <w:rFonts w:ascii="Arial" w:eastAsia="Times New Roman" w:hAnsi="Arial" w:cs="Arial"/>
          <w:color w:val="000000"/>
          <w:sz w:val="16"/>
          <w:szCs w:val="16"/>
        </w:rPr>
        <w:t>pro life</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pro choice</w:t>
      </w:r>
      <w:proofErr w:type="spellEnd"/>
      <w:r w:rsidRPr="005826A7">
        <w:rPr>
          <w:rFonts w:ascii="Arial" w:eastAsia="Times New Roman" w:hAnsi="Arial" w:cs="Arial"/>
          <w:color w:val="000000"/>
          <w:sz w:val="16"/>
          <w:szCs w:val="16"/>
        </w:rPr>
        <w:t>") NEAR/4 ("</w:t>
      </w:r>
      <w:proofErr w:type="spellStart"/>
      <w:r w:rsidRPr="005826A7">
        <w:rPr>
          <w:rFonts w:ascii="Arial" w:eastAsia="Times New Roman" w:hAnsi="Arial" w:cs="Arial"/>
          <w:color w:val="000000"/>
          <w:sz w:val="16"/>
          <w:szCs w:val="16"/>
        </w:rPr>
        <w:t>usa</w:t>
      </w:r>
      <w:proofErr w:type="spellEnd"/>
      <w:r w:rsidRPr="005826A7">
        <w:rPr>
          <w:rFonts w:ascii="Arial" w:eastAsia="Times New Roman" w:hAnsi="Arial" w:cs="Arial"/>
          <w:color w:val="000000"/>
          <w:sz w:val="16"/>
          <w:szCs w:val="16"/>
        </w:rPr>
        <w:t>" OR "united states" OR "</w:t>
      </w:r>
      <w:proofErr w:type="spellStart"/>
      <w:r w:rsidRPr="005826A7">
        <w:rPr>
          <w:rFonts w:ascii="Arial" w:eastAsia="Times New Roman" w:hAnsi="Arial" w:cs="Arial"/>
          <w:color w:val="000000"/>
          <w:sz w:val="16"/>
          <w:szCs w:val="16"/>
        </w:rPr>
        <w:t>america</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american</w:t>
      </w:r>
      <w:proofErr w:type="spellEnd"/>
      <w:r w:rsidRPr="005826A7">
        <w:rPr>
          <w:rFonts w:ascii="Arial" w:eastAsia="Times New Roman" w:hAnsi="Arial" w:cs="Arial"/>
          <w:color w:val="000000"/>
          <w:sz w:val="16"/>
          <w:szCs w:val="16"/>
        </w:rPr>
        <w:t>")</w:t>
      </w:r>
    </w:p>
    <w:p w14:paraId="1719987F"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(abortion OR abortions OR "planned parenthood" OR "right to life" OR "pro-choice" OR "pro-life" OR "</w:t>
      </w:r>
      <w:proofErr w:type="spellStart"/>
      <w:r w:rsidRPr="005826A7">
        <w:rPr>
          <w:rFonts w:ascii="Arial" w:eastAsia="Times New Roman" w:hAnsi="Arial" w:cs="Arial"/>
          <w:color w:val="000000"/>
          <w:sz w:val="16"/>
          <w:szCs w:val="16"/>
        </w:rPr>
        <w:t>pro life</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pro choice</w:t>
      </w:r>
      <w:proofErr w:type="spellEnd"/>
      <w:r w:rsidRPr="005826A7">
        <w:rPr>
          <w:rFonts w:ascii="Arial" w:eastAsia="Times New Roman" w:hAnsi="Arial" w:cs="Arial"/>
          <w:color w:val="000000"/>
          <w:sz w:val="16"/>
          <w:szCs w:val="16"/>
        </w:rPr>
        <w:t>") NEAR/4 (</w:t>
      </w:r>
      <w:proofErr w:type="spellStart"/>
      <w:r w:rsidRPr="005826A7">
        <w:rPr>
          <w:rFonts w:ascii="Arial" w:eastAsia="Times New Roman" w:hAnsi="Arial" w:cs="Arial"/>
          <w:color w:val="000000"/>
          <w:sz w:val="16"/>
          <w:szCs w:val="16"/>
        </w:rPr>
        <w:t>wisconsin</w:t>
      </w:r>
      <w:proofErr w:type="spellEnd"/>
      <w:r w:rsidRPr="005826A7">
        <w:rPr>
          <w:rFonts w:ascii="Arial" w:eastAsia="Times New Roman" w:hAnsi="Arial" w:cs="Arial"/>
          <w:color w:val="000000"/>
          <w:sz w:val="16"/>
          <w:szCs w:val="16"/>
        </w:rPr>
        <w:t>)</w:t>
      </w:r>
    </w:p>
    <w:p w14:paraId="4BFBF57C"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 xml:space="preserve">"Ron Johnson" OR "Tammy Baldwin" OR "Gwen Moore" OR "Jim Sensenbrenner" OR "Mike Gallagher" OR "Paul Ryan" OR "Ron Kind" OR "Sean Duffy" OR "Dave Obey" OR "Steve </w:t>
      </w:r>
      <w:proofErr w:type="spellStart"/>
      <w:r w:rsidRPr="005826A7">
        <w:rPr>
          <w:rFonts w:ascii="Arial" w:eastAsia="Times New Roman" w:hAnsi="Arial" w:cs="Arial"/>
          <w:color w:val="000000"/>
          <w:sz w:val="16"/>
          <w:szCs w:val="16"/>
        </w:rPr>
        <w:t>Kagen</w:t>
      </w:r>
      <w:proofErr w:type="spellEnd"/>
      <w:r w:rsidRPr="005826A7">
        <w:rPr>
          <w:rFonts w:ascii="Arial" w:eastAsia="Times New Roman" w:hAnsi="Arial" w:cs="Arial"/>
          <w:color w:val="000000"/>
          <w:sz w:val="16"/>
          <w:szCs w:val="16"/>
        </w:rPr>
        <w:t xml:space="preserve">" OR "Tom Petri" OR "Russ Feingold" OR "Herb Kohl" OR "Reid </w:t>
      </w:r>
      <w:proofErr w:type="spellStart"/>
      <w:r w:rsidRPr="005826A7">
        <w:rPr>
          <w:rFonts w:ascii="Arial" w:eastAsia="Times New Roman" w:hAnsi="Arial" w:cs="Arial"/>
          <w:color w:val="000000"/>
          <w:sz w:val="16"/>
          <w:szCs w:val="16"/>
        </w:rPr>
        <w:t>Ribble</w:t>
      </w:r>
      <w:proofErr w:type="spellEnd"/>
      <w:r w:rsidRPr="005826A7">
        <w:rPr>
          <w:rFonts w:ascii="Arial" w:eastAsia="Times New Roman" w:hAnsi="Arial" w:cs="Arial"/>
          <w:color w:val="000000"/>
          <w:sz w:val="16"/>
          <w:szCs w:val="16"/>
        </w:rPr>
        <w:t xml:space="preserve">" OR "Frank </w:t>
      </w:r>
      <w:proofErr w:type="spellStart"/>
      <w:r w:rsidRPr="005826A7">
        <w:rPr>
          <w:rFonts w:ascii="Arial" w:eastAsia="Times New Roman" w:hAnsi="Arial" w:cs="Arial"/>
          <w:color w:val="000000"/>
          <w:sz w:val="16"/>
          <w:szCs w:val="16"/>
        </w:rPr>
        <w:t>Lasee</w:t>
      </w:r>
      <w:proofErr w:type="spellEnd"/>
      <w:r w:rsidRPr="005826A7">
        <w:rPr>
          <w:rFonts w:ascii="Arial" w:eastAsia="Times New Roman" w:hAnsi="Arial" w:cs="Arial"/>
          <w:color w:val="000000"/>
          <w:sz w:val="16"/>
          <w:szCs w:val="16"/>
        </w:rPr>
        <w:t xml:space="preserve">" OR "Robert Cowles" OR "Tim Carpenter" OR "Lena Taylor" OR "Leah Vukmir" OR "La Tonya Johnson" OR "Chris Larson" OR "Alberta Darling" OR "Devin LeMahieu" OR "Stephen Nass" OR "Tom Tiffany" OR "Scott Fitzgerald" OR "Luther Olsen" OR "Janis </w:t>
      </w:r>
      <w:proofErr w:type="spellStart"/>
      <w:r w:rsidRPr="005826A7">
        <w:rPr>
          <w:rFonts w:ascii="Arial" w:eastAsia="Times New Roman" w:hAnsi="Arial" w:cs="Arial"/>
          <w:color w:val="000000"/>
          <w:sz w:val="16"/>
          <w:szCs w:val="16"/>
        </w:rPr>
        <w:t>Ringhand</w:t>
      </w:r>
      <w:proofErr w:type="spellEnd"/>
      <w:r w:rsidRPr="005826A7">
        <w:rPr>
          <w:rFonts w:ascii="Arial" w:eastAsia="Times New Roman" w:hAnsi="Arial" w:cs="Arial"/>
          <w:color w:val="000000"/>
          <w:sz w:val="16"/>
          <w:szCs w:val="16"/>
        </w:rPr>
        <w:t xml:space="preserve">" OR "Mark F. Miller" OR "Howard </w:t>
      </w:r>
      <w:proofErr w:type="spellStart"/>
      <w:r w:rsidRPr="005826A7">
        <w:rPr>
          <w:rFonts w:ascii="Arial" w:eastAsia="Times New Roman" w:hAnsi="Arial" w:cs="Arial"/>
          <w:color w:val="000000"/>
          <w:sz w:val="16"/>
          <w:szCs w:val="16"/>
        </w:rPr>
        <w:t>Marklein</w:t>
      </w:r>
      <w:proofErr w:type="spellEnd"/>
      <w:r w:rsidRPr="005826A7">
        <w:rPr>
          <w:rFonts w:ascii="Arial" w:eastAsia="Times New Roman" w:hAnsi="Arial" w:cs="Arial"/>
          <w:color w:val="000000"/>
          <w:sz w:val="16"/>
          <w:szCs w:val="16"/>
        </w:rPr>
        <w:t xml:space="preserve">" OR "Dan </w:t>
      </w:r>
      <w:proofErr w:type="spellStart"/>
      <w:r w:rsidRPr="005826A7">
        <w:rPr>
          <w:rFonts w:ascii="Arial" w:eastAsia="Times New Roman" w:hAnsi="Arial" w:cs="Arial"/>
          <w:color w:val="000000"/>
          <w:sz w:val="16"/>
          <w:szCs w:val="16"/>
        </w:rPr>
        <w:t>Feyen</w:t>
      </w:r>
      <w:proofErr w:type="spellEnd"/>
      <w:r w:rsidRPr="005826A7">
        <w:rPr>
          <w:rFonts w:ascii="Arial" w:eastAsia="Times New Roman" w:hAnsi="Arial" w:cs="Arial"/>
          <w:color w:val="000000"/>
          <w:sz w:val="16"/>
          <w:szCs w:val="16"/>
        </w:rPr>
        <w:t>" OR "Roger Roth" OR "</w:t>
      </w:r>
      <w:proofErr w:type="spellStart"/>
      <w:r w:rsidRPr="005826A7">
        <w:rPr>
          <w:rFonts w:ascii="Arial" w:eastAsia="Times New Roman" w:hAnsi="Arial" w:cs="Arial"/>
          <w:color w:val="000000"/>
          <w:sz w:val="16"/>
          <w:szCs w:val="16"/>
        </w:rPr>
        <w:t>Duey</w:t>
      </w:r>
      <w:proofErr w:type="spellEnd"/>
      <w:r w:rsidRPr="005826A7">
        <w:rPr>
          <w:rFonts w:ascii="Arial" w:eastAsia="Times New Roman" w:hAnsi="Arial" w:cs="Arial"/>
          <w:color w:val="000000"/>
          <w:sz w:val="16"/>
          <w:szCs w:val="16"/>
        </w:rPr>
        <w:t xml:space="preserve"> </w:t>
      </w:r>
      <w:proofErr w:type="spellStart"/>
      <w:r w:rsidRPr="005826A7">
        <w:rPr>
          <w:rFonts w:ascii="Arial" w:eastAsia="Times New Roman" w:hAnsi="Arial" w:cs="Arial"/>
          <w:color w:val="000000"/>
          <w:sz w:val="16"/>
          <w:szCs w:val="16"/>
        </w:rPr>
        <w:t>Stroebel</w:t>
      </w:r>
      <w:proofErr w:type="spellEnd"/>
      <w:r w:rsidRPr="005826A7">
        <w:rPr>
          <w:rFonts w:ascii="Arial" w:eastAsia="Times New Roman" w:hAnsi="Arial" w:cs="Arial"/>
          <w:color w:val="000000"/>
          <w:sz w:val="16"/>
          <w:szCs w:val="16"/>
        </w:rPr>
        <w:t xml:space="preserve">" OR "Van H. </w:t>
      </w:r>
      <w:proofErr w:type="spellStart"/>
      <w:r w:rsidRPr="005826A7">
        <w:rPr>
          <w:rFonts w:ascii="Arial" w:eastAsia="Times New Roman" w:hAnsi="Arial" w:cs="Arial"/>
          <w:color w:val="000000"/>
          <w:sz w:val="16"/>
          <w:szCs w:val="16"/>
        </w:rPr>
        <w:t>Wanggaard</w:t>
      </w:r>
      <w:proofErr w:type="spellEnd"/>
      <w:r w:rsidRPr="005826A7">
        <w:rPr>
          <w:rFonts w:ascii="Arial" w:eastAsia="Times New Roman" w:hAnsi="Arial" w:cs="Arial"/>
          <w:color w:val="000000"/>
          <w:sz w:val="16"/>
          <w:szCs w:val="16"/>
        </w:rPr>
        <w:t xml:space="preserve">" OR "Robert </w:t>
      </w:r>
      <w:proofErr w:type="spellStart"/>
      <w:r w:rsidRPr="005826A7">
        <w:rPr>
          <w:rFonts w:ascii="Arial" w:eastAsia="Times New Roman" w:hAnsi="Arial" w:cs="Arial"/>
          <w:color w:val="000000"/>
          <w:sz w:val="16"/>
          <w:szCs w:val="16"/>
        </w:rPr>
        <w:t>Wirch</w:t>
      </w:r>
      <w:proofErr w:type="spellEnd"/>
      <w:r w:rsidRPr="005826A7">
        <w:rPr>
          <w:rFonts w:ascii="Arial" w:eastAsia="Times New Roman" w:hAnsi="Arial" w:cs="Arial"/>
          <w:color w:val="000000"/>
          <w:sz w:val="16"/>
          <w:szCs w:val="16"/>
        </w:rPr>
        <w:t xml:space="preserve">" OR "Terry Moulton" OR "Patrick </w:t>
      </w:r>
      <w:proofErr w:type="spellStart"/>
      <w:r w:rsidRPr="005826A7">
        <w:rPr>
          <w:rFonts w:ascii="Arial" w:eastAsia="Times New Roman" w:hAnsi="Arial" w:cs="Arial"/>
          <w:color w:val="000000"/>
          <w:sz w:val="16"/>
          <w:szCs w:val="16"/>
        </w:rPr>
        <w:t>Testin</w:t>
      </w:r>
      <w:proofErr w:type="spellEnd"/>
      <w:r w:rsidRPr="005826A7">
        <w:rPr>
          <w:rFonts w:ascii="Arial" w:eastAsia="Times New Roman" w:hAnsi="Arial" w:cs="Arial"/>
          <w:color w:val="000000"/>
          <w:sz w:val="16"/>
          <w:szCs w:val="16"/>
        </w:rPr>
        <w:t xml:space="preserve">" OR "Janet </w:t>
      </w:r>
      <w:proofErr w:type="spellStart"/>
      <w:r w:rsidRPr="005826A7">
        <w:rPr>
          <w:rFonts w:ascii="Arial" w:eastAsia="Times New Roman" w:hAnsi="Arial" w:cs="Arial"/>
          <w:color w:val="000000"/>
          <w:sz w:val="16"/>
          <w:szCs w:val="16"/>
        </w:rPr>
        <w:t>Bewley""Fred</w:t>
      </w:r>
      <w:proofErr w:type="spellEnd"/>
      <w:r w:rsidRPr="005826A7">
        <w:rPr>
          <w:rFonts w:ascii="Arial" w:eastAsia="Times New Roman" w:hAnsi="Arial" w:cs="Arial"/>
          <w:color w:val="000000"/>
          <w:sz w:val="16"/>
          <w:szCs w:val="16"/>
        </w:rPr>
        <w:t xml:space="preserve"> Risser" OR "Jon </w:t>
      </w:r>
      <w:proofErr w:type="spellStart"/>
      <w:r w:rsidRPr="005826A7">
        <w:rPr>
          <w:rFonts w:ascii="Arial" w:eastAsia="Times New Roman" w:hAnsi="Arial" w:cs="Arial"/>
          <w:color w:val="000000"/>
          <w:sz w:val="16"/>
          <w:szCs w:val="16"/>
        </w:rPr>
        <w:t>Erpenbach</w:t>
      </w:r>
      <w:proofErr w:type="spellEnd"/>
      <w:r w:rsidRPr="005826A7">
        <w:rPr>
          <w:rFonts w:ascii="Arial" w:eastAsia="Times New Roman" w:hAnsi="Arial" w:cs="Arial"/>
          <w:color w:val="000000"/>
          <w:sz w:val="16"/>
          <w:szCs w:val="16"/>
        </w:rPr>
        <w:t xml:space="preserve">" OR "David Craig" OR "Jerry </w:t>
      </w:r>
      <w:proofErr w:type="spellStart"/>
      <w:r w:rsidRPr="005826A7">
        <w:rPr>
          <w:rFonts w:ascii="Arial" w:eastAsia="Times New Roman" w:hAnsi="Arial" w:cs="Arial"/>
          <w:color w:val="000000"/>
          <w:sz w:val="16"/>
          <w:szCs w:val="16"/>
        </w:rPr>
        <w:t>Petrowski</w:t>
      </w:r>
      <w:proofErr w:type="spellEnd"/>
      <w:r w:rsidRPr="005826A7">
        <w:rPr>
          <w:rFonts w:ascii="Arial" w:eastAsia="Times New Roman" w:hAnsi="Arial" w:cs="Arial"/>
          <w:color w:val="000000"/>
          <w:sz w:val="16"/>
          <w:szCs w:val="16"/>
        </w:rPr>
        <w:t xml:space="preserve">" OR "Dave Hansen" OR "Kathleen Vinehout" OR "Jennifer Shilling" OR "Chris </w:t>
      </w:r>
      <w:proofErr w:type="spellStart"/>
      <w:r w:rsidRPr="005826A7">
        <w:rPr>
          <w:rFonts w:ascii="Arial" w:eastAsia="Times New Roman" w:hAnsi="Arial" w:cs="Arial"/>
          <w:color w:val="000000"/>
          <w:sz w:val="16"/>
          <w:szCs w:val="16"/>
        </w:rPr>
        <w:t>Kapenga</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Nikiya</w:t>
      </w:r>
      <w:proofErr w:type="spellEnd"/>
      <w:r w:rsidRPr="005826A7">
        <w:rPr>
          <w:rFonts w:ascii="Arial" w:eastAsia="Times New Roman" w:hAnsi="Arial" w:cs="Arial"/>
          <w:color w:val="000000"/>
          <w:sz w:val="16"/>
          <w:szCs w:val="16"/>
        </w:rPr>
        <w:t xml:space="preserve"> Harris" OR "Neal Kedzie" OR "Tim Cullen" OR "Dale Schultz" OR "Rick </w:t>
      </w:r>
      <w:proofErr w:type="spellStart"/>
      <w:r w:rsidRPr="005826A7">
        <w:rPr>
          <w:rFonts w:ascii="Arial" w:eastAsia="Times New Roman" w:hAnsi="Arial" w:cs="Arial"/>
          <w:color w:val="000000"/>
          <w:sz w:val="16"/>
          <w:szCs w:val="16"/>
        </w:rPr>
        <w:t>Gudex</w:t>
      </w:r>
      <w:proofErr w:type="spellEnd"/>
      <w:r w:rsidRPr="005826A7">
        <w:rPr>
          <w:rFonts w:ascii="Arial" w:eastAsia="Times New Roman" w:hAnsi="Arial" w:cs="Arial"/>
          <w:color w:val="000000"/>
          <w:sz w:val="16"/>
          <w:szCs w:val="16"/>
        </w:rPr>
        <w:t xml:space="preserve">" OR "Mary </w:t>
      </w:r>
      <w:proofErr w:type="spellStart"/>
      <w:r w:rsidRPr="005826A7">
        <w:rPr>
          <w:rFonts w:ascii="Arial" w:eastAsia="Times New Roman" w:hAnsi="Arial" w:cs="Arial"/>
          <w:color w:val="000000"/>
          <w:sz w:val="16"/>
          <w:szCs w:val="16"/>
        </w:rPr>
        <w:t>Lazich</w:t>
      </w:r>
      <w:proofErr w:type="spellEnd"/>
      <w:r w:rsidRPr="005826A7">
        <w:rPr>
          <w:rFonts w:ascii="Arial" w:eastAsia="Times New Roman" w:hAnsi="Arial" w:cs="Arial"/>
          <w:color w:val="000000"/>
          <w:sz w:val="16"/>
          <w:szCs w:val="16"/>
        </w:rPr>
        <w:t xml:space="preserve">" OR "Glenn </w:t>
      </w:r>
      <w:proofErr w:type="spellStart"/>
      <w:r w:rsidRPr="005826A7">
        <w:rPr>
          <w:rFonts w:ascii="Arial" w:eastAsia="Times New Roman" w:hAnsi="Arial" w:cs="Arial"/>
          <w:color w:val="000000"/>
          <w:sz w:val="16"/>
          <w:szCs w:val="16"/>
        </w:rPr>
        <w:t>Grothman</w:t>
      </w:r>
      <w:proofErr w:type="spellEnd"/>
      <w:r w:rsidRPr="005826A7">
        <w:rPr>
          <w:rFonts w:ascii="Arial" w:eastAsia="Times New Roman" w:hAnsi="Arial" w:cs="Arial"/>
          <w:color w:val="000000"/>
          <w:sz w:val="16"/>
          <w:szCs w:val="16"/>
        </w:rPr>
        <w:t xml:space="preserve">" OR "John W. Lehman" OR "Julie Lassa" OR "Robert </w:t>
      </w:r>
      <w:proofErr w:type="spellStart"/>
      <w:r w:rsidRPr="005826A7">
        <w:rPr>
          <w:rFonts w:ascii="Arial" w:eastAsia="Times New Roman" w:hAnsi="Arial" w:cs="Arial"/>
          <w:color w:val="000000"/>
          <w:sz w:val="16"/>
          <w:szCs w:val="16"/>
        </w:rPr>
        <w:t>Jauch</w:t>
      </w:r>
      <w:proofErr w:type="spellEnd"/>
      <w:r w:rsidRPr="005826A7">
        <w:rPr>
          <w:rFonts w:ascii="Arial" w:eastAsia="Times New Roman" w:hAnsi="Arial" w:cs="Arial"/>
          <w:color w:val="000000"/>
          <w:sz w:val="16"/>
          <w:szCs w:val="16"/>
        </w:rPr>
        <w:t xml:space="preserve">" OR "Pam Galloway" OR "Russ Decker" OR "Alvin Ott" OR "Amy </w:t>
      </w:r>
      <w:proofErr w:type="spellStart"/>
      <w:r w:rsidRPr="005826A7">
        <w:rPr>
          <w:rFonts w:ascii="Arial" w:eastAsia="Times New Roman" w:hAnsi="Arial" w:cs="Arial"/>
          <w:color w:val="000000"/>
          <w:sz w:val="16"/>
          <w:szCs w:val="16"/>
        </w:rPr>
        <w:t>Loudenbeck</w:t>
      </w:r>
      <w:proofErr w:type="spellEnd"/>
      <w:r w:rsidRPr="005826A7">
        <w:rPr>
          <w:rFonts w:ascii="Arial" w:eastAsia="Times New Roman" w:hAnsi="Arial" w:cs="Arial"/>
          <w:color w:val="000000"/>
          <w:sz w:val="16"/>
          <w:szCs w:val="16"/>
        </w:rPr>
        <w:t xml:space="preserve">" OR "Amy </w:t>
      </w:r>
      <w:proofErr w:type="spellStart"/>
      <w:r w:rsidRPr="005826A7">
        <w:rPr>
          <w:rFonts w:ascii="Arial" w:eastAsia="Times New Roman" w:hAnsi="Arial" w:cs="Arial"/>
          <w:color w:val="000000"/>
          <w:sz w:val="16"/>
          <w:szCs w:val="16"/>
        </w:rPr>
        <w:t>Vruwink</w:t>
      </w:r>
      <w:proofErr w:type="spellEnd"/>
      <w:r w:rsidRPr="005826A7">
        <w:rPr>
          <w:rFonts w:ascii="Arial" w:eastAsia="Times New Roman" w:hAnsi="Arial" w:cs="Arial"/>
          <w:color w:val="000000"/>
          <w:sz w:val="16"/>
          <w:szCs w:val="16"/>
        </w:rPr>
        <w:t xml:space="preserve">" OR "Andre Jacque" OR "Andy Jorgensen" OR "Barbara Toles" OR "Bill Kramer" OR "Brett Hulsey" OR "Chad </w:t>
      </w:r>
      <w:proofErr w:type="spellStart"/>
      <w:r w:rsidRPr="005826A7">
        <w:rPr>
          <w:rFonts w:ascii="Arial" w:eastAsia="Times New Roman" w:hAnsi="Arial" w:cs="Arial"/>
          <w:color w:val="000000"/>
          <w:sz w:val="16"/>
          <w:szCs w:val="16"/>
        </w:rPr>
        <w:t>Weininger</w:t>
      </w:r>
      <w:proofErr w:type="spellEnd"/>
      <w:r w:rsidRPr="005826A7">
        <w:rPr>
          <w:rFonts w:ascii="Arial" w:eastAsia="Times New Roman" w:hAnsi="Arial" w:cs="Arial"/>
          <w:color w:val="000000"/>
          <w:sz w:val="16"/>
          <w:szCs w:val="16"/>
        </w:rPr>
        <w:t xml:space="preserve">" OR "Chris </w:t>
      </w:r>
      <w:proofErr w:type="spellStart"/>
      <w:r w:rsidRPr="005826A7">
        <w:rPr>
          <w:rFonts w:ascii="Arial" w:eastAsia="Times New Roman" w:hAnsi="Arial" w:cs="Arial"/>
          <w:color w:val="000000"/>
          <w:sz w:val="16"/>
          <w:szCs w:val="16"/>
        </w:rPr>
        <w:t>Danou</w:t>
      </w:r>
      <w:proofErr w:type="spellEnd"/>
      <w:r w:rsidRPr="005826A7">
        <w:rPr>
          <w:rFonts w:ascii="Arial" w:eastAsia="Times New Roman" w:hAnsi="Arial" w:cs="Arial"/>
          <w:color w:val="000000"/>
          <w:sz w:val="16"/>
          <w:szCs w:val="16"/>
        </w:rPr>
        <w:t xml:space="preserve">" OR "Christine </w:t>
      </w:r>
      <w:proofErr w:type="spellStart"/>
      <w:r w:rsidRPr="005826A7">
        <w:rPr>
          <w:rFonts w:ascii="Arial" w:eastAsia="Times New Roman" w:hAnsi="Arial" w:cs="Arial"/>
          <w:color w:val="000000"/>
          <w:sz w:val="16"/>
          <w:szCs w:val="16"/>
        </w:rPr>
        <w:t>Sinicki</w:t>
      </w:r>
      <w:proofErr w:type="spellEnd"/>
      <w:r w:rsidRPr="005826A7">
        <w:rPr>
          <w:rFonts w:ascii="Arial" w:eastAsia="Times New Roman" w:hAnsi="Arial" w:cs="Arial"/>
          <w:color w:val="000000"/>
          <w:sz w:val="16"/>
          <w:szCs w:val="16"/>
        </w:rPr>
        <w:t xml:space="preserve">" OR "Cory Mason" OR "Dale </w:t>
      </w:r>
      <w:proofErr w:type="spellStart"/>
      <w:r w:rsidRPr="005826A7">
        <w:rPr>
          <w:rFonts w:ascii="Arial" w:eastAsia="Times New Roman" w:hAnsi="Arial" w:cs="Arial"/>
          <w:color w:val="000000"/>
          <w:sz w:val="16"/>
          <w:szCs w:val="16"/>
        </w:rPr>
        <w:t>Kooyenga</w:t>
      </w:r>
      <w:proofErr w:type="spellEnd"/>
      <w:r w:rsidRPr="005826A7">
        <w:rPr>
          <w:rFonts w:ascii="Arial" w:eastAsia="Times New Roman" w:hAnsi="Arial" w:cs="Arial"/>
          <w:color w:val="000000"/>
          <w:sz w:val="16"/>
          <w:szCs w:val="16"/>
        </w:rPr>
        <w:t xml:space="preserve">" OR "Dan Meyer" OR "Daniel </w:t>
      </w:r>
      <w:proofErr w:type="spellStart"/>
      <w:r w:rsidRPr="005826A7">
        <w:rPr>
          <w:rFonts w:ascii="Arial" w:eastAsia="Times New Roman" w:hAnsi="Arial" w:cs="Arial"/>
          <w:color w:val="000000"/>
          <w:sz w:val="16"/>
          <w:szCs w:val="16"/>
        </w:rPr>
        <w:t>Knodl</w:t>
      </w:r>
      <w:proofErr w:type="spellEnd"/>
      <w:r w:rsidRPr="005826A7">
        <w:rPr>
          <w:rFonts w:ascii="Arial" w:eastAsia="Times New Roman" w:hAnsi="Arial" w:cs="Arial"/>
          <w:color w:val="000000"/>
          <w:sz w:val="16"/>
          <w:szCs w:val="16"/>
        </w:rPr>
        <w:t xml:space="preserve">" OR "Daniel LeMahieu" OR "David Cullen" OR "Dean </w:t>
      </w:r>
      <w:proofErr w:type="spellStart"/>
      <w:r w:rsidRPr="005826A7">
        <w:rPr>
          <w:rFonts w:ascii="Arial" w:eastAsia="Times New Roman" w:hAnsi="Arial" w:cs="Arial"/>
          <w:color w:val="000000"/>
          <w:sz w:val="16"/>
          <w:szCs w:val="16"/>
        </w:rPr>
        <w:t>Kaufert</w:t>
      </w:r>
      <w:proofErr w:type="spellEnd"/>
      <w:r w:rsidRPr="005826A7">
        <w:rPr>
          <w:rFonts w:ascii="Arial" w:eastAsia="Times New Roman" w:hAnsi="Arial" w:cs="Arial"/>
          <w:color w:val="000000"/>
          <w:sz w:val="16"/>
          <w:szCs w:val="16"/>
        </w:rPr>
        <w:t xml:space="preserve">" OR "Dean Knudson" OR "Don </w:t>
      </w:r>
      <w:proofErr w:type="spellStart"/>
      <w:r w:rsidRPr="005826A7">
        <w:rPr>
          <w:rFonts w:ascii="Arial" w:eastAsia="Times New Roman" w:hAnsi="Arial" w:cs="Arial"/>
          <w:color w:val="000000"/>
          <w:sz w:val="16"/>
          <w:szCs w:val="16"/>
        </w:rPr>
        <w:t>Pridemore</w:t>
      </w:r>
      <w:proofErr w:type="spellEnd"/>
      <w:r w:rsidRPr="005826A7">
        <w:rPr>
          <w:rFonts w:ascii="Arial" w:eastAsia="Times New Roman" w:hAnsi="Arial" w:cs="Arial"/>
          <w:color w:val="000000"/>
          <w:sz w:val="16"/>
          <w:szCs w:val="16"/>
        </w:rPr>
        <w:t xml:space="preserve">" OR "Donna Seidel" OR "Ed Brooks" OR "Elizabeth Coggs" OR "Erik Severson" OR "Evan Wynn" OR "Fred Clark" </w:t>
      </w:r>
      <w:proofErr w:type="spellStart"/>
      <w:r w:rsidRPr="005826A7">
        <w:rPr>
          <w:rFonts w:ascii="Arial" w:eastAsia="Times New Roman" w:hAnsi="Arial" w:cs="Arial"/>
          <w:color w:val="000000"/>
          <w:sz w:val="16"/>
          <w:szCs w:val="16"/>
        </w:rPr>
        <w:t>OR"Frederick</w:t>
      </w:r>
      <w:proofErr w:type="spellEnd"/>
      <w:r w:rsidRPr="005826A7">
        <w:rPr>
          <w:rFonts w:ascii="Arial" w:eastAsia="Times New Roman" w:hAnsi="Arial" w:cs="Arial"/>
          <w:color w:val="000000"/>
          <w:sz w:val="16"/>
          <w:szCs w:val="16"/>
        </w:rPr>
        <w:t xml:space="preserve"> Kessler" OR "</w:t>
      </w:r>
      <w:proofErr w:type="spellStart"/>
      <w:r w:rsidRPr="005826A7">
        <w:rPr>
          <w:rFonts w:ascii="Arial" w:eastAsia="Times New Roman" w:hAnsi="Arial" w:cs="Arial"/>
          <w:color w:val="000000"/>
          <w:sz w:val="16"/>
          <w:szCs w:val="16"/>
        </w:rPr>
        <w:t>Garey</w:t>
      </w:r>
      <w:proofErr w:type="spellEnd"/>
      <w:r w:rsidRPr="005826A7">
        <w:rPr>
          <w:rFonts w:ascii="Arial" w:eastAsia="Times New Roman" w:hAnsi="Arial" w:cs="Arial"/>
          <w:color w:val="000000"/>
          <w:sz w:val="16"/>
          <w:szCs w:val="16"/>
        </w:rPr>
        <w:t xml:space="preserve"> </w:t>
      </w:r>
      <w:proofErr w:type="spellStart"/>
      <w:r w:rsidRPr="005826A7">
        <w:rPr>
          <w:rFonts w:ascii="Arial" w:eastAsia="Times New Roman" w:hAnsi="Arial" w:cs="Arial"/>
          <w:color w:val="000000"/>
          <w:sz w:val="16"/>
          <w:szCs w:val="16"/>
        </w:rPr>
        <w:t>Bies</w:t>
      </w:r>
      <w:proofErr w:type="spellEnd"/>
      <w:r w:rsidRPr="005826A7">
        <w:rPr>
          <w:rFonts w:ascii="Arial" w:eastAsia="Times New Roman" w:hAnsi="Arial" w:cs="Arial"/>
          <w:color w:val="000000"/>
          <w:sz w:val="16"/>
          <w:szCs w:val="16"/>
        </w:rPr>
        <w:t xml:space="preserve">" OR "Gary </w:t>
      </w:r>
      <w:proofErr w:type="spellStart"/>
      <w:r w:rsidRPr="005826A7">
        <w:rPr>
          <w:rFonts w:ascii="Arial" w:eastAsia="Times New Roman" w:hAnsi="Arial" w:cs="Arial"/>
          <w:color w:val="000000"/>
          <w:sz w:val="16"/>
          <w:szCs w:val="16"/>
        </w:rPr>
        <w:t>Hebl</w:t>
      </w:r>
      <w:proofErr w:type="spellEnd"/>
      <w:r w:rsidRPr="005826A7">
        <w:rPr>
          <w:rFonts w:ascii="Arial" w:eastAsia="Times New Roman" w:hAnsi="Arial" w:cs="Arial"/>
          <w:color w:val="000000"/>
          <w:sz w:val="16"/>
          <w:szCs w:val="16"/>
        </w:rPr>
        <w:t xml:space="preserve">" OR "Gary </w:t>
      </w:r>
      <w:proofErr w:type="spellStart"/>
      <w:r w:rsidRPr="005826A7">
        <w:rPr>
          <w:rFonts w:ascii="Arial" w:eastAsia="Times New Roman" w:hAnsi="Arial" w:cs="Arial"/>
          <w:color w:val="000000"/>
          <w:sz w:val="16"/>
          <w:szCs w:val="16"/>
        </w:rPr>
        <w:t>Tauchen</w:t>
      </w:r>
      <w:proofErr w:type="spellEnd"/>
      <w:r w:rsidRPr="005826A7">
        <w:rPr>
          <w:rFonts w:ascii="Arial" w:eastAsia="Times New Roman" w:hAnsi="Arial" w:cs="Arial"/>
          <w:color w:val="000000"/>
          <w:sz w:val="16"/>
          <w:szCs w:val="16"/>
        </w:rPr>
        <w:t xml:space="preserve">" OR "Gordon Hintz" </w:t>
      </w:r>
      <w:proofErr w:type="spellStart"/>
      <w:r w:rsidRPr="005826A7">
        <w:rPr>
          <w:rFonts w:ascii="Arial" w:eastAsia="Times New Roman" w:hAnsi="Arial" w:cs="Arial"/>
          <w:color w:val="000000"/>
          <w:sz w:val="16"/>
          <w:szCs w:val="16"/>
        </w:rPr>
        <w:t>OR"Jason</w:t>
      </w:r>
      <w:proofErr w:type="spellEnd"/>
      <w:r w:rsidRPr="005826A7">
        <w:rPr>
          <w:rFonts w:ascii="Arial" w:eastAsia="Times New Roman" w:hAnsi="Arial" w:cs="Arial"/>
          <w:color w:val="000000"/>
          <w:sz w:val="16"/>
          <w:szCs w:val="16"/>
        </w:rPr>
        <w:t xml:space="preserve"> Fields" OR "Jeff Fitzgerald" OR "Jeffrey </w:t>
      </w:r>
      <w:proofErr w:type="spellStart"/>
      <w:r w:rsidRPr="005826A7">
        <w:rPr>
          <w:rFonts w:ascii="Arial" w:eastAsia="Times New Roman" w:hAnsi="Arial" w:cs="Arial"/>
          <w:color w:val="000000"/>
          <w:sz w:val="16"/>
          <w:szCs w:val="16"/>
        </w:rPr>
        <w:t>Mursau</w:t>
      </w:r>
      <w:proofErr w:type="spellEnd"/>
      <w:r w:rsidRPr="005826A7">
        <w:rPr>
          <w:rFonts w:ascii="Arial" w:eastAsia="Times New Roman" w:hAnsi="Arial" w:cs="Arial"/>
          <w:color w:val="000000"/>
          <w:sz w:val="16"/>
          <w:szCs w:val="16"/>
        </w:rPr>
        <w:t xml:space="preserve">""Jeffrey Stone" OR "Jeremy </w:t>
      </w:r>
      <w:proofErr w:type="spellStart"/>
      <w:r w:rsidRPr="005826A7">
        <w:rPr>
          <w:rFonts w:ascii="Arial" w:eastAsia="Times New Roman" w:hAnsi="Arial" w:cs="Arial"/>
          <w:color w:val="000000"/>
          <w:sz w:val="16"/>
          <w:szCs w:val="16"/>
        </w:rPr>
        <w:t>Thiesfeldt</w:t>
      </w:r>
      <w:proofErr w:type="spellEnd"/>
      <w:r w:rsidRPr="005826A7">
        <w:rPr>
          <w:rFonts w:ascii="Arial" w:eastAsia="Times New Roman" w:hAnsi="Arial" w:cs="Arial"/>
          <w:color w:val="000000"/>
          <w:sz w:val="16"/>
          <w:szCs w:val="16"/>
        </w:rPr>
        <w:t>" OR "Jim Ott" OR "Jim Steineke" OR "</w:t>
      </w:r>
      <w:proofErr w:type="spellStart"/>
      <w:r w:rsidRPr="005826A7">
        <w:rPr>
          <w:rFonts w:ascii="Arial" w:eastAsia="Times New Roman" w:hAnsi="Arial" w:cs="Arial"/>
          <w:color w:val="000000"/>
          <w:sz w:val="16"/>
          <w:szCs w:val="16"/>
        </w:rPr>
        <w:t>JoCasta</w:t>
      </w:r>
      <w:proofErr w:type="spellEnd"/>
      <w:r w:rsidRPr="005826A7">
        <w:rPr>
          <w:rFonts w:ascii="Arial" w:eastAsia="Times New Roman" w:hAnsi="Arial" w:cs="Arial"/>
          <w:color w:val="000000"/>
          <w:sz w:val="16"/>
          <w:szCs w:val="16"/>
        </w:rPr>
        <w:t xml:space="preserve"> </w:t>
      </w:r>
      <w:proofErr w:type="spellStart"/>
      <w:r w:rsidRPr="005826A7">
        <w:rPr>
          <w:rFonts w:ascii="Arial" w:eastAsia="Times New Roman" w:hAnsi="Arial" w:cs="Arial"/>
          <w:color w:val="000000"/>
          <w:sz w:val="16"/>
          <w:szCs w:val="16"/>
        </w:rPr>
        <w:t>Zamarripa</w:t>
      </w:r>
      <w:proofErr w:type="spellEnd"/>
      <w:r w:rsidRPr="005826A7">
        <w:rPr>
          <w:rFonts w:ascii="Arial" w:eastAsia="Times New Roman" w:hAnsi="Arial" w:cs="Arial"/>
          <w:color w:val="000000"/>
          <w:sz w:val="16"/>
          <w:szCs w:val="16"/>
        </w:rPr>
        <w:t xml:space="preserve">" OR "Joan </w:t>
      </w:r>
      <w:proofErr w:type="spellStart"/>
      <w:r w:rsidRPr="005826A7">
        <w:rPr>
          <w:rFonts w:ascii="Arial" w:eastAsia="Times New Roman" w:hAnsi="Arial" w:cs="Arial"/>
          <w:color w:val="000000"/>
          <w:sz w:val="16"/>
          <w:szCs w:val="16"/>
        </w:rPr>
        <w:t>Ballweg</w:t>
      </w:r>
      <w:proofErr w:type="spellEnd"/>
      <w:r w:rsidRPr="005826A7">
        <w:rPr>
          <w:rFonts w:ascii="Arial" w:eastAsia="Times New Roman" w:hAnsi="Arial" w:cs="Arial"/>
          <w:color w:val="000000"/>
          <w:sz w:val="16"/>
          <w:szCs w:val="16"/>
        </w:rPr>
        <w:t xml:space="preserve">" OR "Joe Knilans" OR "Joel </w:t>
      </w:r>
      <w:proofErr w:type="spellStart"/>
      <w:r w:rsidRPr="005826A7">
        <w:rPr>
          <w:rFonts w:ascii="Arial" w:eastAsia="Times New Roman" w:hAnsi="Arial" w:cs="Arial"/>
          <w:color w:val="000000"/>
          <w:sz w:val="16"/>
          <w:szCs w:val="16"/>
        </w:rPr>
        <w:t>Kleefisch</w:t>
      </w:r>
      <w:proofErr w:type="spellEnd"/>
      <w:r w:rsidRPr="005826A7">
        <w:rPr>
          <w:rFonts w:ascii="Arial" w:eastAsia="Times New Roman" w:hAnsi="Arial" w:cs="Arial"/>
          <w:color w:val="000000"/>
          <w:sz w:val="16"/>
          <w:szCs w:val="16"/>
        </w:rPr>
        <w:t xml:space="preserve">" OR "John </w:t>
      </w:r>
      <w:proofErr w:type="spellStart"/>
      <w:r w:rsidRPr="005826A7">
        <w:rPr>
          <w:rFonts w:ascii="Arial" w:eastAsia="Times New Roman" w:hAnsi="Arial" w:cs="Arial"/>
          <w:color w:val="000000"/>
          <w:sz w:val="16"/>
          <w:szCs w:val="16"/>
        </w:rPr>
        <w:t>Klenke</w:t>
      </w:r>
      <w:proofErr w:type="spellEnd"/>
      <w:r w:rsidRPr="005826A7">
        <w:rPr>
          <w:rFonts w:ascii="Arial" w:eastAsia="Times New Roman" w:hAnsi="Arial" w:cs="Arial"/>
          <w:color w:val="000000"/>
          <w:sz w:val="16"/>
          <w:szCs w:val="16"/>
        </w:rPr>
        <w:t xml:space="preserve">" OR "John Murtha" OR "John </w:t>
      </w:r>
      <w:proofErr w:type="spellStart"/>
      <w:r w:rsidRPr="005826A7">
        <w:rPr>
          <w:rFonts w:ascii="Arial" w:eastAsia="Times New Roman" w:hAnsi="Arial" w:cs="Arial"/>
          <w:color w:val="000000"/>
          <w:sz w:val="16"/>
          <w:szCs w:val="16"/>
        </w:rPr>
        <w:t>Nygren""John</w:t>
      </w:r>
      <w:proofErr w:type="spellEnd"/>
      <w:r w:rsidRPr="005826A7">
        <w:rPr>
          <w:rFonts w:ascii="Arial" w:eastAsia="Times New Roman" w:hAnsi="Arial" w:cs="Arial"/>
          <w:color w:val="000000"/>
          <w:sz w:val="16"/>
          <w:szCs w:val="16"/>
        </w:rPr>
        <w:t xml:space="preserve"> Steinbrink" OR "Jon Richards" OR "Joseph </w:t>
      </w:r>
      <w:proofErr w:type="spellStart"/>
      <w:r w:rsidRPr="005826A7">
        <w:rPr>
          <w:rFonts w:ascii="Arial" w:eastAsia="Times New Roman" w:hAnsi="Arial" w:cs="Arial"/>
          <w:color w:val="000000"/>
          <w:sz w:val="16"/>
          <w:szCs w:val="16"/>
        </w:rPr>
        <w:t>Parisi</w:t>
      </w:r>
      <w:proofErr w:type="spellEnd"/>
      <w:r w:rsidRPr="005826A7">
        <w:rPr>
          <w:rFonts w:ascii="Arial" w:eastAsia="Times New Roman" w:hAnsi="Arial" w:cs="Arial"/>
          <w:color w:val="000000"/>
          <w:sz w:val="16"/>
          <w:szCs w:val="16"/>
        </w:rPr>
        <w:t xml:space="preserve">" OR "Josh </w:t>
      </w:r>
      <w:proofErr w:type="spellStart"/>
      <w:r w:rsidRPr="005826A7">
        <w:rPr>
          <w:rFonts w:ascii="Arial" w:eastAsia="Times New Roman" w:hAnsi="Arial" w:cs="Arial"/>
          <w:color w:val="000000"/>
          <w:sz w:val="16"/>
          <w:szCs w:val="16"/>
        </w:rPr>
        <w:t>Zepnick</w:t>
      </w:r>
      <w:proofErr w:type="spellEnd"/>
      <w:r w:rsidRPr="005826A7">
        <w:rPr>
          <w:rFonts w:ascii="Arial" w:eastAsia="Times New Roman" w:hAnsi="Arial" w:cs="Arial"/>
          <w:color w:val="000000"/>
          <w:sz w:val="16"/>
          <w:szCs w:val="16"/>
        </w:rPr>
        <w:t xml:space="preserve">" OR "Karl Van Roy" OR "Kathy Bernier" OR "Keith </w:t>
      </w:r>
      <w:proofErr w:type="spellStart"/>
      <w:r w:rsidRPr="005826A7">
        <w:rPr>
          <w:rFonts w:ascii="Arial" w:eastAsia="Times New Roman" w:hAnsi="Arial" w:cs="Arial"/>
          <w:color w:val="000000"/>
          <w:sz w:val="16"/>
          <w:szCs w:val="16"/>
        </w:rPr>
        <w:t>Ripp</w:t>
      </w:r>
      <w:proofErr w:type="spellEnd"/>
      <w:r w:rsidRPr="005826A7">
        <w:rPr>
          <w:rFonts w:ascii="Arial" w:eastAsia="Times New Roman" w:hAnsi="Arial" w:cs="Arial"/>
          <w:color w:val="000000"/>
          <w:sz w:val="16"/>
          <w:szCs w:val="16"/>
        </w:rPr>
        <w:t xml:space="preserve">" OR "Kelda </w:t>
      </w:r>
      <w:proofErr w:type="spellStart"/>
      <w:r w:rsidRPr="005826A7">
        <w:rPr>
          <w:rFonts w:ascii="Arial" w:eastAsia="Times New Roman" w:hAnsi="Arial" w:cs="Arial"/>
          <w:color w:val="000000"/>
          <w:sz w:val="16"/>
          <w:szCs w:val="16"/>
        </w:rPr>
        <w:t>Roys</w:t>
      </w:r>
      <w:proofErr w:type="spellEnd"/>
      <w:r w:rsidRPr="005826A7">
        <w:rPr>
          <w:rFonts w:ascii="Arial" w:eastAsia="Times New Roman" w:hAnsi="Arial" w:cs="Arial"/>
          <w:color w:val="000000"/>
          <w:sz w:val="16"/>
          <w:szCs w:val="16"/>
        </w:rPr>
        <w:t xml:space="preserve">" OR </w:t>
      </w:r>
      <w:r w:rsidRPr="005826A7">
        <w:rPr>
          <w:rFonts w:ascii="Arial" w:eastAsia="Times New Roman" w:hAnsi="Arial" w:cs="Arial"/>
          <w:color w:val="000000"/>
          <w:sz w:val="16"/>
          <w:szCs w:val="16"/>
        </w:rPr>
        <w:lastRenderedPageBreak/>
        <w:t xml:space="preserve">"Kevin Petersen" OR "Lee </w:t>
      </w:r>
      <w:proofErr w:type="spellStart"/>
      <w:r w:rsidRPr="005826A7">
        <w:rPr>
          <w:rFonts w:ascii="Arial" w:eastAsia="Times New Roman" w:hAnsi="Arial" w:cs="Arial"/>
          <w:color w:val="000000"/>
          <w:sz w:val="16"/>
          <w:szCs w:val="16"/>
        </w:rPr>
        <w:t>Nerison</w:t>
      </w:r>
      <w:proofErr w:type="spellEnd"/>
      <w:r w:rsidRPr="005826A7">
        <w:rPr>
          <w:rFonts w:ascii="Arial" w:eastAsia="Times New Roman" w:hAnsi="Arial" w:cs="Arial"/>
          <w:color w:val="000000"/>
          <w:sz w:val="16"/>
          <w:szCs w:val="16"/>
        </w:rPr>
        <w:t xml:space="preserve">" OR "Leon Young" OR "Louis </w:t>
      </w:r>
      <w:proofErr w:type="spellStart"/>
      <w:r w:rsidRPr="005826A7">
        <w:rPr>
          <w:rFonts w:ascii="Arial" w:eastAsia="Times New Roman" w:hAnsi="Arial" w:cs="Arial"/>
          <w:color w:val="000000"/>
          <w:sz w:val="16"/>
          <w:szCs w:val="16"/>
        </w:rPr>
        <w:t>Molepsker</w:t>
      </w:r>
      <w:proofErr w:type="spellEnd"/>
      <w:r w:rsidRPr="005826A7">
        <w:rPr>
          <w:rFonts w:ascii="Arial" w:eastAsia="Times New Roman" w:hAnsi="Arial" w:cs="Arial"/>
          <w:color w:val="000000"/>
          <w:sz w:val="16"/>
          <w:szCs w:val="16"/>
        </w:rPr>
        <w:t xml:space="preserve">" OR "Margaret </w:t>
      </w:r>
      <w:proofErr w:type="spellStart"/>
      <w:r w:rsidRPr="005826A7">
        <w:rPr>
          <w:rFonts w:ascii="Arial" w:eastAsia="Times New Roman" w:hAnsi="Arial" w:cs="Arial"/>
          <w:color w:val="000000"/>
          <w:sz w:val="16"/>
          <w:szCs w:val="16"/>
        </w:rPr>
        <w:t>Krusick</w:t>
      </w:r>
      <w:proofErr w:type="spellEnd"/>
      <w:r w:rsidRPr="005826A7">
        <w:rPr>
          <w:rFonts w:ascii="Arial" w:eastAsia="Times New Roman" w:hAnsi="Arial" w:cs="Arial"/>
          <w:color w:val="000000"/>
          <w:sz w:val="16"/>
          <w:szCs w:val="16"/>
        </w:rPr>
        <w:t xml:space="preserve">" OR "Mark Gottlieb" OR "Mark </w:t>
      </w:r>
      <w:proofErr w:type="spellStart"/>
      <w:r w:rsidRPr="005826A7">
        <w:rPr>
          <w:rFonts w:ascii="Arial" w:eastAsia="Times New Roman" w:hAnsi="Arial" w:cs="Arial"/>
          <w:color w:val="000000"/>
          <w:sz w:val="16"/>
          <w:szCs w:val="16"/>
        </w:rPr>
        <w:t>Honadel</w:t>
      </w:r>
      <w:proofErr w:type="spellEnd"/>
      <w:r w:rsidRPr="005826A7">
        <w:rPr>
          <w:rFonts w:ascii="Arial" w:eastAsia="Times New Roman" w:hAnsi="Arial" w:cs="Arial"/>
          <w:color w:val="000000"/>
          <w:sz w:val="16"/>
          <w:szCs w:val="16"/>
        </w:rPr>
        <w:t xml:space="preserve">" OR "Mark </w:t>
      </w:r>
      <w:proofErr w:type="spellStart"/>
      <w:r w:rsidRPr="005826A7">
        <w:rPr>
          <w:rFonts w:ascii="Arial" w:eastAsia="Times New Roman" w:hAnsi="Arial" w:cs="Arial"/>
          <w:color w:val="000000"/>
          <w:sz w:val="16"/>
          <w:szCs w:val="16"/>
        </w:rPr>
        <w:t>Pocan</w:t>
      </w:r>
      <w:proofErr w:type="spellEnd"/>
      <w:r w:rsidRPr="005826A7">
        <w:rPr>
          <w:rFonts w:ascii="Arial" w:eastAsia="Times New Roman" w:hAnsi="Arial" w:cs="Arial"/>
          <w:color w:val="000000"/>
          <w:sz w:val="16"/>
          <w:szCs w:val="16"/>
        </w:rPr>
        <w:t xml:space="preserve">" OR "Mark Radcliffe" OR "Mary Williams" OR "Michael </w:t>
      </w:r>
      <w:proofErr w:type="spellStart"/>
      <w:r w:rsidRPr="005826A7">
        <w:rPr>
          <w:rFonts w:ascii="Arial" w:eastAsia="Times New Roman" w:hAnsi="Arial" w:cs="Arial"/>
          <w:color w:val="000000"/>
          <w:sz w:val="16"/>
          <w:szCs w:val="16"/>
        </w:rPr>
        <w:t>Huebsch</w:t>
      </w:r>
      <w:proofErr w:type="spellEnd"/>
      <w:r w:rsidRPr="005826A7">
        <w:rPr>
          <w:rFonts w:ascii="Arial" w:eastAsia="Times New Roman" w:hAnsi="Arial" w:cs="Arial"/>
          <w:color w:val="000000"/>
          <w:sz w:val="16"/>
          <w:szCs w:val="16"/>
        </w:rPr>
        <w:t xml:space="preserve">" OR  "Michelle </w:t>
      </w:r>
      <w:proofErr w:type="spellStart"/>
      <w:r w:rsidRPr="005826A7">
        <w:rPr>
          <w:rFonts w:ascii="Arial" w:eastAsia="Times New Roman" w:hAnsi="Arial" w:cs="Arial"/>
          <w:color w:val="000000"/>
          <w:sz w:val="16"/>
          <w:szCs w:val="16"/>
        </w:rPr>
        <w:t>Litjens</w:t>
      </w:r>
      <w:proofErr w:type="spellEnd"/>
      <w:r w:rsidRPr="005826A7">
        <w:rPr>
          <w:rFonts w:ascii="Arial" w:eastAsia="Times New Roman" w:hAnsi="Arial" w:cs="Arial"/>
          <w:color w:val="000000"/>
          <w:sz w:val="16"/>
          <w:szCs w:val="16"/>
        </w:rPr>
        <w:t xml:space="preserve">" OR "Mike Endsley" OR "Mike </w:t>
      </w:r>
      <w:proofErr w:type="spellStart"/>
      <w:r w:rsidRPr="005826A7">
        <w:rPr>
          <w:rFonts w:ascii="Arial" w:eastAsia="Times New Roman" w:hAnsi="Arial" w:cs="Arial"/>
          <w:color w:val="000000"/>
          <w:sz w:val="16"/>
          <w:szCs w:val="16"/>
        </w:rPr>
        <w:t>Kuglitsch</w:t>
      </w:r>
      <w:proofErr w:type="spellEnd"/>
      <w:r w:rsidRPr="005826A7">
        <w:rPr>
          <w:rFonts w:ascii="Arial" w:eastAsia="Times New Roman" w:hAnsi="Arial" w:cs="Arial"/>
          <w:color w:val="000000"/>
          <w:sz w:val="16"/>
          <w:szCs w:val="16"/>
        </w:rPr>
        <w:t xml:space="preserve">" OR "Nick Milroy" OR "Pat </w:t>
      </w:r>
      <w:proofErr w:type="spellStart"/>
      <w:r w:rsidRPr="005826A7">
        <w:rPr>
          <w:rFonts w:ascii="Arial" w:eastAsia="Times New Roman" w:hAnsi="Arial" w:cs="Arial"/>
          <w:color w:val="000000"/>
          <w:sz w:val="16"/>
          <w:szCs w:val="16"/>
        </w:rPr>
        <w:t>Strachota</w:t>
      </w:r>
      <w:proofErr w:type="spellEnd"/>
      <w:r w:rsidRPr="005826A7">
        <w:rPr>
          <w:rFonts w:ascii="Arial" w:eastAsia="Times New Roman" w:hAnsi="Arial" w:cs="Arial"/>
          <w:color w:val="000000"/>
          <w:sz w:val="16"/>
          <w:szCs w:val="16"/>
        </w:rPr>
        <w:t xml:space="preserve">” OR "Paul Farrow" OR "Penny Bernard </w:t>
      </w:r>
      <w:proofErr w:type="spellStart"/>
      <w:r w:rsidRPr="005826A7">
        <w:rPr>
          <w:rFonts w:ascii="Arial" w:eastAsia="Times New Roman" w:hAnsi="Arial" w:cs="Arial"/>
          <w:color w:val="000000"/>
          <w:sz w:val="16"/>
          <w:szCs w:val="16"/>
        </w:rPr>
        <w:t>Schaber</w:t>
      </w:r>
      <w:proofErr w:type="spellEnd"/>
      <w:r w:rsidRPr="005826A7">
        <w:rPr>
          <w:rFonts w:ascii="Arial" w:eastAsia="Times New Roman" w:hAnsi="Arial" w:cs="Arial"/>
          <w:color w:val="000000"/>
          <w:sz w:val="16"/>
          <w:szCs w:val="16"/>
        </w:rPr>
        <w:t xml:space="preserve">" OR "Peter Barca" OR "Richard </w:t>
      </w:r>
      <w:proofErr w:type="spellStart"/>
      <w:r w:rsidRPr="005826A7">
        <w:rPr>
          <w:rFonts w:ascii="Arial" w:eastAsia="Times New Roman" w:hAnsi="Arial" w:cs="Arial"/>
          <w:color w:val="000000"/>
          <w:sz w:val="16"/>
          <w:szCs w:val="16"/>
        </w:rPr>
        <w:t>Spanbauer</w:t>
      </w:r>
      <w:proofErr w:type="spellEnd"/>
      <w:r w:rsidRPr="005826A7">
        <w:rPr>
          <w:rFonts w:ascii="Arial" w:eastAsia="Times New Roman" w:hAnsi="Arial" w:cs="Arial"/>
          <w:color w:val="000000"/>
          <w:sz w:val="16"/>
          <w:szCs w:val="16"/>
        </w:rPr>
        <w:t xml:space="preserve">" OR "Robert Turner" OR "Robert </w:t>
      </w:r>
      <w:proofErr w:type="spellStart"/>
      <w:r w:rsidRPr="005826A7">
        <w:rPr>
          <w:rFonts w:ascii="Arial" w:eastAsia="Times New Roman" w:hAnsi="Arial" w:cs="Arial"/>
          <w:color w:val="000000"/>
          <w:sz w:val="16"/>
          <w:szCs w:val="16"/>
        </w:rPr>
        <w:t>Ziegelbauer</w:t>
      </w:r>
      <w:proofErr w:type="spellEnd"/>
      <w:r w:rsidRPr="005826A7">
        <w:rPr>
          <w:rFonts w:ascii="Arial" w:eastAsia="Times New Roman" w:hAnsi="Arial" w:cs="Arial"/>
          <w:color w:val="000000"/>
          <w:sz w:val="16"/>
          <w:szCs w:val="16"/>
        </w:rPr>
        <w:t xml:space="preserve">" OR "Robin Vos" OR "Roger </w:t>
      </w:r>
      <w:proofErr w:type="spellStart"/>
      <w:r w:rsidRPr="005826A7">
        <w:rPr>
          <w:rFonts w:ascii="Arial" w:eastAsia="Times New Roman" w:hAnsi="Arial" w:cs="Arial"/>
          <w:color w:val="000000"/>
          <w:sz w:val="16"/>
          <w:szCs w:val="16"/>
        </w:rPr>
        <w:t>Rivard</w:t>
      </w:r>
      <w:proofErr w:type="spellEnd"/>
      <w:r w:rsidRPr="005826A7">
        <w:rPr>
          <w:rFonts w:ascii="Arial" w:eastAsia="Times New Roman" w:hAnsi="Arial" w:cs="Arial"/>
          <w:color w:val="000000"/>
          <w:sz w:val="16"/>
          <w:szCs w:val="16"/>
        </w:rPr>
        <w:t xml:space="preserve">" OR "Samantha </w:t>
      </w:r>
      <w:proofErr w:type="spellStart"/>
      <w:r w:rsidRPr="005826A7">
        <w:rPr>
          <w:rFonts w:ascii="Arial" w:eastAsia="Times New Roman" w:hAnsi="Arial" w:cs="Arial"/>
          <w:color w:val="000000"/>
          <w:sz w:val="16"/>
          <w:szCs w:val="16"/>
        </w:rPr>
        <w:t>Kerkman</w:t>
      </w:r>
      <w:proofErr w:type="spellEnd"/>
      <w:r w:rsidRPr="005826A7">
        <w:rPr>
          <w:rFonts w:ascii="Arial" w:eastAsia="Times New Roman" w:hAnsi="Arial" w:cs="Arial"/>
          <w:color w:val="000000"/>
          <w:sz w:val="16"/>
          <w:szCs w:val="16"/>
        </w:rPr>
        <w:t xml:space="preserve">" OR "Sandy Pasch" OR "Scott Gunderson" OR "Scott Krug" OR "Scott </w:t>
      </w:r>
      <w:proofErr w:type="spellStart"/>
      <w:r w:rsidRPr="005826A7">
        <w:rPr>
          <w:rFonts w:ascii="Arial" w:eastAsia="Times New Roman" w:hAnsi="Arial" w:cs="Arial"/>
          <w:color w:val="000000"/>
          <w:sz w:val="16"/>
          <w:szCs w:val="16"/>
        </w:rPr>
        <w:t>Suder</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Sondy</w:t>
      </w:r>
      <w:proofErr w:type="spellEnd"/>
      <w:r w:rsidRPr="005826A7">
        <w:rPr>
          <w:rFonts w:ascii="Arial" w:eastAsia="Times New Roman" w:hAnsi="Arial" w:cs="Arial"/>
          <w:color w:val="000000"/>
          <w:sz w:val="16"/>
          <w:szCs w:val="16"/>
        </w:rPr>
        <w:t xml:space="preserve"> Pope" OR "Steven </w:t>
      </w:r>
      <w:proofErr w:type="spellStart"/>
      <w:r w:rsidRPr="005826A7">
        <w:rPr>
          <w:rFonts w:ascii="Arial" w:eastAsia="Times New Roman" w:hAnsi="Arial" w:cs="Arial"/>
          <w:color w:val="000000"/>
          <w:sz w:val="16"/>
          <w:szCs w:val="16"/>
        </w:rPr>
        <w:t>Kestell</w:t>
      </w:r>
      <w:proofErr w:type="spellEnd"/>
      <w:r w:rsidRPr="005826A7">
        <w:rPr>
          <w:rFonts w:ascii="Arial" w:eastAsia="Times New Roman" w:hAnsi="Arial" w:cs="Arial"/>
          <w:color w:val="000000"/>
          <w:sz w:val="16"/>
          <w:szCs w:val="16"/>
        </w:rPr>
        <w:t>" OR "Tamara Grigsby" OR "</w:t>
      </w:r>
      <w:proofErr w:type="spellStart"/>
      <w:r w:rsidRPr="005826A7">
        <w:rPr>
          <w:rFonts w:ascii="Arial" w:eastAsia="Times New Roman" w:hAnsi="Arial" w:cs="Arial"/>
          <w:color w:val="000000"/>
          <w:sz w:val="16"/>
          <w:szCs w:val="16"/>
        </w:rPr>
        <w:t>Terese</w:t>
      </w:r>
      <w:proofErr w:type="spellEnd"/>
      <w:r w:rsidRPr="005826A7">
        <w:rPr>
          <w:rFonts w:ascii="Arial" w:eastAsia="Times New Roman" w:hAnsi="Arial" w:cs="Arial"/>
          <w:color w:val="000000"/>
          <w:sz w:val="16"/>
          <w:szCs w:val="16"/>
        </w:rPr>
        <w:t xml:space="preserve"> </w:t>
      </w:r>
      <w:proofErr w:type="spellStart"/>
      <w:r w:rsidRPr="005826A7">
        <w:rPr>
          <w:rFonts w:ascii="Arial" w:eastAsia="Times New Roman" w:hAnsi="Arial" w:cs="Arial"/>
          <w:color w:val="000000"/>
          <w:sz w:val="16"/>
          <w:szCs w:val="16"/>
        </w:rPr>
        <w:t>Berceau</w:t>
      </w:r>
      <w:proofErr w:type="spellEnd"/>
      <w:r w:rsidRPr="005826A7">
        <w:rPr>
          <w:rFonts w:ascii="Arial" w:eastAsia="Times New Roman" w:hAnsi="Arial" w:cs="Arial"/>
          <w:color w:val="000000"/>
          <w:sz w:val="16"/>
          <w:szCs w:val="16"/>
        </w:rPr>
        <w:t xml:space="preserve">" OR "Tom Larson" OR "Tony </w:t>
      </w:r>
      <w:proofErr w:type="spellStart"/>
      <w:r w:rsidRPr="005826A7">
        <w:rPr>
          <w:rFonts w:ascii="Arial" w:eastAsia="Times New Roman" w:hAnsi="Arial" w:cs="Arial"/>
          <w:color w:val="000000"/>
          <w:sz w:val="16"/>
          <w:szCs w:val="16"/>
        </w:rPr>
        <w:t>Staskunas</w:t>
      </w:r>
      <w:proofErr w:type="spellEnd"/>
      <w:r w:rsidRPr="005826A7">
        <w:rPr>
          <w:rFonts w:ascii="Arial" w:eastAsia="Times New Roman" w:hAnsi="Arial" w:cs="Arial"/>
          <w:color w:val="000000"/>
          <w:sz w:val="16"/>
          <w:szCs w:val="16"/>
        </w:rPr>
        <w:t xml:space="preserve">" OR "Travis </w:t>
      </w:r>
      <w:proofErr w:type="spellStart"/>
      <w:r w:rsidRPr="005826A7">
        <w:rPr>
          <w:rFonts w:ascii="Arial" w:eastAsia="Times New Roman" w:hAnsi="Arial" w:cs="Arial"/>
          <w:color w:val="000000"/>
          <w:sz w:val="16"/>
          <w:szCs w:val="16"/>
        </w:rPr>
        <w:t>Tranel</w:t>
      </w:r>
      <w:proofErr w:type="spellEnd"/>
      <w:r w:rsidRPr="005826A7">
        <w:rPr>
          <w:rFonts w:ascii="Arial" w:eastAsia="Times New Roman" w:hAnsi="Arial" w:cs="Arial"/>
          <w:color w:val="000000"/>
          <w:sz w:val="16"/>
          <w:szCs w:val="16"/>
        </w:rPr>
        <w:t xml:space="preserve">" OR "Tyler August" OR "Warren </w:t>
      </w:r>
      <w:proofErr w:type="spellStart"/>
      <w:r w:rsidRPr="005826A7">
        <w:rPr>
          <w:rFonts w:ascii="Arial" w:eastAsia="Times New Roman" w:hAnsi="Arial" w:cs="Arial"/>
          <w:color w:val="000000"/>
          <w:sz w:val="16"/>
          <w:szCs w:val="16"/>
        </w:rPr>
        <w:t>Petryk</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Garey</w:t>
      </w:r>
      <w:proofErr w:type="spellEnd"/>
      <w:r w:rsidRPr="005826A7">
        <w:rPr>
          <w:rFonts w:ascii="Arial" w:eastAsia="Times New Roman" w:hAnsi="Arial" w:cs="Arial"/>
          <w:color w:val="000000"/>
          <w:sz w:val="16"/>
          <w:szCs w:val="16"/>
        </w:rPr>
        <w:t xml:space="preserve"> D. </w:t>
      </w:r>
      <w:proofErr w:type="spellStart"/>
      <w:r w:rsidRPr="005826A7">
        <w:rPr>
          <w:rFonts w:ascii="Arial" w:eastAsia="Times New Roman" w:hAnsi="Arial" w:cs="Arial"/>
          <w:color w:val="000000"/>
          <w:sz w:val="16"/>
          <w:szCs w:val="16"/>
        </w:rPr>
        <w:t>Bies</w:t>
      </w:r>
      <w:proofErr w:type="spellEnd"/>
      <w:r w:rsidRPr="005826A7">
        <w:rPr>
          <w:rFonts w:ascii="Arial" w:eastAsia="Times New Roman" w:hAnsi="Arial" w:cs="Arial"/>
          <w:color w:val="000000"/>
          <w:sz w:val="16"/>
          <w:szCs w:val="16"/>
        </w:rPr>
        <w:t xml:space="preserve">" OR " Andre Jacque" OR "Al Ott" OR " Jim Steineke" OR " Gary </w:t>
      </w:r>
      <w:proofErr w:type="spellStart"/>
      <w:r w:rsidRPr="005826A7">
        <w:rPr>
          <w:rFonts w:ascii="Arial" w:eastAsia="Times New Roman" w:hAnsi="Arial" w:cs="Arial"/>
          <w:color w:val="000000"/>
          <w:sz w:val="16"/>
          <w:szCs w:val="16"/>
        </w:rPr>
        <w:t>Tauchen</w:t>
      </w:r>
      <w:proofErr w:type="spellEnd"/>
      <w:r w:rsidRPr="005826A7">
        <w:rPr>
          <w:rFonts w:ascii="Arial" w:eastAsia="Times New Roman" w:hAnsi="Arial" w:cs="Arial"/>
          <w:color w:val="000000"/>
          <w:sz w:val="16"/>
          <w:szCs w:val="16"/>
        </w:rPr>
        <w:t xml:space="preserve">" OR " Daniel Riemer" OR " </w:t>
      </w:r>
      <w:proofErr w:type="spellStart"/>
      <w:r w:rsidRPr="005826A7">
        <w:rPr>
          <w:rFonts w:ascii="Arial" w:eastAsia="Times New Roman" w:hAnsi="Arial" w:cs="Arial"/>
          <w:color w:val="000000"/>
          <w:sz w:val="16"/>
          <w:szCs w:val="16"/>
        </w:rPr>
        <w:t>JoCasta</w:t>
      </w:r>
      <w:proofErr w:type="spellEnd"/>
      <w:r w:rsidRPr="005826A7">
        <w:rPr>
          <w:rFonts w:ascii="Arial" w:eastAsia="Times New Roman" w:hAnsi="Arial" w:cs="Arial"/>
          <w:color w:val="000000"/>
          <w:sz w:val="16"/>
          <w:szCs w:val="16"/>
        </w:rPr>
        <w:t xml:space="preserve"> </w:t>
      </w:r>
      <w:proofErr w:type="spellStart"/>
      <w:r w:rsidRPr="005826A7">
        <w:rPr>
          <w:rFonts w:ascii="Arial" w:eastAsia="Times New Roman" w:hAnsi="Arial" w:cs="Arial"/>
          <w:color w:val="000000"/>
          <w:sz w:val="16"/>
          <w:szCs w:val="16"/>
        </w:rPr>
        <w:t>Zamarripa</w:t>
      </w:r>
      <w:proofErr w:type="spellEnd"/>
      <w:r w:rsidRPr="005826A7">
        <w:rPr>
          <w:rFonts w:ascii="Arial" w:eastAsia="Times New Roman" w:hAnsi="Arial" w:cs="Arial"/>
          <w:color w:val="000000"/>
          <w:sz w:val="16"/>
          <w:szCs w:val="16"/>
        </w:rPr>
        <w:t xml:space="preserve">" OR " Josh </w:t>
      </w:r>
      <w:proofErr w:type="spellStart"/>
      <w:r w:rsidRPr="005826A7">
        <w:rPr>
          <w:rFonts w:ascii="Arial" w:eastAsia="Times New Roman" w:hAnsi="Arial" w:cs="Arial"/>
          <w:color w:val="000000"/>
          <w:sz w:val="16"/>
          <w:szCs w:val="16"/>
        </w:rPr>
        <w:t>Zepnick</w:t>
      </w:r>
      <w:proofErr w:type="spellEnd"/>
      <w:r w:rsidRPr="005826A7">
        <w:rPr>
          <w:rFonts w:ascii="Arial" w:eastAsia="Times New Roman" w:hAnsi="Arial" w:cs="Arial"/>
          <w:color w:val="000000"/>
          <w:sz w:val="16"/>
          <w:szCs w:val="16"/>
        </w:rPr>
        <w:t xml:space="preserve">" OR " Jason Fields" OR " Frederick Kessler" OR "Rob Hutton" OR " Dale </w:t>
      </w:r>
      <w:proofErr w:type="spellStart"/>
      <w:r w:rsidRPr="005826A7">
        <w:rPr>
          <w:rFonts w:ascii="Arial" w:eastAsia="Times New Roman" w:hAnsi="Arial" w:cs="Arial"/>
          <w:color w:val="000000"/>
          <w:sz w:val="16"/>
          <w:szCs w:val="16"/>
        </w:rPr>
        <w:t>Kooyenga</w:t>
      </w:r>
      <w:proofErr w:type="spellEnd"/>
      <w:r w:rsidRPr="005826A7">
        <w:rPr>
          <w:rFonts w:ascii="Arial" w:eastAsia="Times New Roman" w:hAnsi="Arial" w:cs="Arial"/>
          <w:color w:val="000000"/>
          <w:sz w:val="16"/>
          <w:szCs w:val="16"/>
        </w:rPr>
        <w:t xml:space="preserve">" OR " Joe </w:t>
      </w:r>
      <w:proofErr w:type="spellStart"/>
      <w:r w:rsidRPr="005826A7">
        <w:rPr>
          <w:rFonts w:ascii="Arial" w:eastAsia="Times New Roman" w:hAnsi="Arial" w:cs="Arial"/>
          <w:color w:val="000000"/>
          <w:sz w:val="16"/>
          <w:szCs w:val="16"/>
        </w:rPr>
        <w:t>Sanfelippo</w:t>
      </w:r>
      <w:proofErr w:type="spellEnd"/>
      <w:r w:rsidRPr="005826A7">
        <w:rPr>
          <w:rFonts w:ascii="Arial" w:eastAsia="Times New Roman" w:hAnsi="Arial" w:cs="Arial"/>
          <w:color w:val="000000"/>
          <w:sz w:val="16"/>
          <w:szCs w:val="16"/>
        </w:rPr>
        <w:t xml:space="preserve">" OR " Leon Young" OR " Evan </w:t>
      </w:r>
      <w:proofErr w:type="spellStart"/>
      <w:r w:rsidRPr="005826A7">
        <w:rPr>
          <w:rFonts w:ascii="Arial" w:eastAsia="Times New Roman" w:hAnsi="Arial" w:cs="Arial"/>
          <w:color w:val="000000"/>
          <w:sz w:val="16"/>
          <w:szCs w:val="16"/>
        </w:rPr>
        <w:t>Goyke</w:t>
      </w:r>
      <w:proofErr w:type="spellEnd"/>
      <w:r w:rsidRPr="005826A7">
        <w:rPr>
          <w:rFonts w:ascii="Arial" w:eastAsia="Times New Roman" w:hAnsi="Arial" w:cs="Arial"/>
          <w:color w:val="000000"/>
          <w:sz w:val="16"/>
          <w:szCs w:val="16"/>
        </w:rPr>
        <w:t xml:space="preserve">" OR " Christine </w:t>
      </w:r>
      <w:proofErr w:type="spellStart"/>
      <w:r w:rsidRPr="005826A7">
        <w:rPr>
          <w:rFonts w:ascii="Arial" w:eastAsia="Times New Roman" w:hAnsi="Arial" w:cs="Arial"/>
          <w:color w:val="000000"/>
          <w:sz w:val="16"/>
          <w:szCs w:val="16"/>
        </w:rPr>
        <w:t>Sinicki</w:t>
      </w:r>
      <w:proofErr w:type="spellEnd"/>
      <w:r w:rsidRPr="005826A7">
        <w:rPr>
          <w:rFonts w:ascii="Arial" w:eastAsia="Times New Roman" w:hAnsi="Arial" w:cs="Arial"/>
          <w:color w:val="000000"/>
          <w:sz w:val="16"/>
          <w:szCs w:val="16"/>
        </w:rPr>
        <w:t xml:space="preserve">" OR " Jim Ott" OR " Daniel </w:t>
      </w:r>
      <w:proofErr w:type="spellStart"/>
      <w:r w:rsidRPr="005826A7">
        <w:rPr>
          <w:rFonts w:ascii="Arial" w:eastAsia="Times New Roman" w:hAnsi="Arial" w:cs="Arial"/>
          <w:color w:val="000000"/>
          <w:sz w:val="16"/>
          <w:szCs w:val="16"/>
        </w:rPr>
        <w:t>Knodl</w:t>
      </w:r>
      <w:proofErr w:type="spellEnd"/>
      <w:r w:rsidRPr="005826A7">
        <w:rPr>
          <w:rFonts w:ascii="Arial" w:eastAsia="Times New Roman" w:hAnsi="Arial" w:cs="Arial"/>
          <w:color w:val="000000"/>
          <w:sz w:val="16"/>
          <w:szCs w:val="16"/>
        </w:rPr>
        <w:t xml:space="preserve">" OR " Paul </w:t>
      </w:r>
      <w:proofErr w:type="spellStart"/>
      <w:r w:rsidRPr="005826A7">
        <w:rPr>
          <w:rFonts w:ascii="Arial" w:eastAsia="Times New Roman" w:hAnsi="Arial" w:cs="Arial"/>
          <w:color w:val="000000"/>
          <w:sz w:val="16"/>
          <w:szCs w:val="16"/>
        </w:rPr>
        <w:t>Tittl</w:t>
      </w:r>
      <w:proofErr w:type="spellEnd"/>
      <w:r w:rsidRPr="005826A7">
        <w:rPr>
          <w:rFonts w:ascii="Arial" w:eastAsia="Times New Roman" w:hAnsi="Arial" w:cs="Arial"/>
          <w:color w:val="000000"/>
          <w:sz w:val="16"/>
          <w:szCs w:val="16"/>
        </w:rPr>
        <w:t xml:space="preserve">" OR "Steve </w:t>
      </w:r>
      <w:proofErr w:type="spellStart"/>
      <w:r w:rsidRPr="005826A7">
        <w:rPr>
          <w:rFonts w:ascii="Arial" w:eastAsia="Times New Roman" w:hAnsi="Arial" w:cs="Arial"/>
          <w:color w:val="000000"/>
          <w:sz w:val="16"/>
          <w:szCs w:val="16"/>
        </w:rPr>
        <w:t>Kestell</w:t>
      </w:r>
      <w:proofErr w:type="spellEnd"/>
      <w:r w:rsidRPr="005826A7">
        <w:rPr>
          <w:rFonts w:ascii="Arial" w:eastAsia="Times New Roman" w:hAnsi="Arial" w:cs="Arial"/>
          <w:color w:val="000000"/>
          <w:sz w:val="16"/>
          <w:szCs w:val="16"/>
        </w:rPr>
        <w:t xml:space="preserve">" OR "Rob Swearingen" OR "Mary </w:t>
      </w:r>
      <w:proofErr w:type="spellStart"/>
      <w:r w:rsidRPr="005826A7">
        <w:rPr>
          <w:rFonts w:ascii="Arial" w:eastAsia="Times New Roman" w:hAnsi="Arial" w:cs="Arial"/>
          <w:color w:val="000000"/>
          <w:sz w:val="16"/>
          <w:szCs w:val="16"/>
        </w:rPr>
        <w:t>Czaja</w:t>
      </w:r>
      <w:proofErr w:type="spellEnd"/>
      <w:r w:rsidRPr="005826A7">
        <w:rPr>
          <w:rFonts w:ascii="Arial" w:eastAsia="Times New Roman" w:hAnsi="Arial" w:cs="Arial"/>
          <w:color w:val="000000"/>
          <w:sz w:val="16"/>
          <w:szCs w:val="16"/>
        </w:rPr>
        <w:t xml:space="preserve">" OR "John </w:t>
      </w:r>
      <w:proofErr w:type="spellStart"/>
      <w:r w:rsidRPr="005826A7">
        <w:rPr>
          <w:rFonts w:ascii="Arial" w:eastAsia="Times New Roman" w:hAnsi="Arial" w:cs="Arial"/>
          <w:color w:val="000000"/>
          <w:sz w:val="16"/>
          <w:szCs w:val="16"/>
        </w:rPr>
        <w:t>Jagler</w:t>
      </w:r>
      <w:proofErr w:type="spellEnd"/>
      <w:r w:rsidRPr="005826A7">
        <w:rPr>
          <w:rFonts w:ascii="Arial" w:eastAsia="Times New Roman" w:hAnsi="Arial" w:cs="Arial"/>
          <w:color w:val="000000"/>
          <w:sz w:val="16"/>
          <w:szCs w:val="16"/>
        </w:rPr>
        <w:t xml:space="preserve">" OR "Mark Born" OR "Debra </w:t>
      </w:r>
      <w:proofErr w:type="spellStart"/>
      <w:r w:rsidRPr="005826A7">
        <w:rPr>
          <w:rFonts w:ascii="Arial" w:eastAsia="Times New Roman" w:hAnsi="Arial" w:cs="Arial"/>
          <w:color w:val="000000"/>
          <w:sz w:val="16"/>
          <w:szCs w:val="16"/>
        </w:rPr>
        <w:t>Kolste</w:t>
      </w:r>
      <w:proofErr w:type="spellEnd"/>
      <w:r w:rsidRPr="005826A7">
        <w:rPr>
          <w:rFonts w:ascii="Arial" w:eastAsia="Times New Roman" w:hAnsi="Arial" w:cs="Arial"/>
          <w:color w:val="000000"/>
          <w:sz w:val="16"/>
          <w:szCs w:val="16"/>
        </w:rPr>
        <w:t xml:space="preserve">" OR "Robb Kahl" OR "Melissa Sargent" OR "Michael </w:t>
      </w:r>
      <w:proofErr w:type="spellStart"/>
      <w:r w:rsidRPr="005826A7">
        <w:rPr>
          <w:rFonts w:ascii="Arial" w:eastAsia="Times New Roman" w:hAnsi="Arial" w:cs="Arial"/>
          <w:color w:val="000000"/>
          <w:sz w:val="16"/>
          <w:szCs w:val="16"/>
        </w:rPr>
        <w:t>Schraa</w:t>
      </w:r>
      <w:proofErr w:type="spellEnd"/>
      <w:r w:rsidRPr="005826A7">
        <w:rPr>
          <w:rFonts w:ascii="Arial" w:eastAsia="Times New Roman" w:hAnsi="Arial" w:cs="Arial"/>
          <w:color w:val="000000"/>
          <w:sz w:val="16"/>
          <w:szCs w:val="16"/>
        </w:rPr>
        <w:t xml:space="preserve">" OR "Dave Murphy" OR "Tom Weatherston" OR "Tod </w:t>
      </w:r>
      <w:proofErr w:type="spellStart"/>
      <w:r w:rsidRPr="005826A7">
        <w:rPr>
          <w:rFonts w:ascii="Arial" w:eastAsia="Times New Roman" w:hAnsi="Arial" w:cs="Arial"/>
          <w:color w:val="000000"/>
          <w:sz w:val="16"/>
          <w:szCs w:val="16"/>
        </w:rPr>
        <w:t>Ohnstad</w:t>
      </w:r>
      <w:proofErr w:type="spellEnd"/>
      <w:r w:rsidRPr="005826A7">
        <w:rPr>
          <w:rFonts w:ascii="Arial" w:eastAsia="Times New Roman" w:hAnsi="Arial" w:cs="Arial"/>
          <w:color w:val="000000"/>
          <w:sz w:val="16"/>
          <w:szCs w:val="16"/>
        </w:rPr>
        <w:t xml:space="preserve">" OR "Amy Sue </w:t>
      </w:r>
      <w:proofErr w:type="spellStart"/>
      <w:r w:rsidRPr="005826A7">
        <w:rPr>
          <w:rFonts w:ascii="Arial" w:eastAsia="Times New Roman" w:hAnsi="Arial" w:cs="Arial"/>
          <w:color w:val="000000"/>
          <w:sz w:val="16"/>
          <w:szCs w:val="16"/>
        </w:rPr>
        <w:t>Vruwink</w:t>
      </w:r>
      <w:proofErr w:type="spellEnd"/>
      <w:r w:rsidRPr="005826A7">
        <w:rPr>
          <w:rFonts w:ascii="Arial" w:eastAsia="Times New Roman" w:hAnsi="Arial" w:cs="Arial"/>
          <w:color w:val="000000"/>
          <w:sz w:val="16"/>
          <w:szCs w:val="16"/>
        </w:rPr>
        <w:t xml:space="preserve">" OR "Katrina </w:t>
      </w:r>
      <w:proofErr w:type="spellStart"/>
      <w:r w:rsidRPr="005826A7">
        <w:rPr>
          <w:rFonts w:ascii="Arial" w:eastAsia="Times New Roman" w:hAnsi="Arial" w:cs="Arial"/>
          <w:color w:val="000000"/>
          <w:sz w:val="16"/>
          <w:szCs w:val="16"/>
        </w:rPr>
        <w:t>Shankland</w:t>
      </w:r>
      <w:proofErr w:type="spellEnd"/>
      <w:r w:rsidRPr="005826A7">
        <w:rPr>
          <w:rFonts w:ascii="Arial" w:eastAsia="Times New Roman" w:hAnsi="Arial" w:cs="Arial"/>
          <w:color w:val="000000"/>
          <w:sz w:val="16"/>
          <w:szCs w:val="16"/>
        </w:rPr>
        <w:t xml:space="preserve">" OR "Stephen Smith" OR "Chris Taylor" OR "Dianne </w:t>
      </w:r>
      <w:proofErr w:type="spellStart"/>
      <w:r w:rsidRPr="005826A7">
        <w:rPr>
          <w:rFonts w:ascii="Arial" w:eastAsia="Times New Roman" w:hAnsi="Arial" w:cs="Arial"/>
          <w:color w:val="000000"/>
          <w:sz w:val="16"/>
          <w:szCs w:val="16"/>
        </w:rPr>
        <w:t>Hesselbein</w:t>
      </w:r>
      <w:proofErr w:type="spellEnd"/>
      <w:r w:rsidRPr="005826A7">
        <w:rPr>
          <w:rFonts w:ascii="Arial" w:eastAsia="Times New Roman" w:hAnsi="Arial" w:cs="Arial"/>
          <w:color w:val="000000"/>
          <w:sz w:val="16"/>
          <w:szCs w:val="16"/>
        </w:rPr>
        <w:t xml:space="preserve">" OR "Dave Craig" OR "Mandy Wright" OR "John Spiros" OR "Eric </w:t>
      </w:r>
      <w:proofErr w:type="spellStart"/>
      <w:r w:rsidRPr="005826A7">
        <w:rPr>
          <w:rFonts w:ascii="Arial" w:eastAsia="Times New Roman" w:hAnsi="Arial" w:cs="Arial"/>
          <w:color w:val="000000"/>
          <w:sz w:val="16"/>
          <w:szCs w:val="16"/>
        </w:rPr>
        <w:t>Genrich</w:t>
      </w:r>
      <w:proofErr w:type="spellEnd"/>
      <w:r w:rsidRPr="005826A7">
        <w:rPr>
          <w:rFonts w:ascii="Arial" w:eastAsia="Times New Roman" w:hAnsi="Arial" w:cs="Arial"/>
          <w:color w:val="000000"/>
          <w:sz w:val="16"/>
          <w:szCs w:val="16"/>
        </w:rPr>
        <w:t xml:space="preserve">" OR "Dana </w:t>
      </w:r>
      <w:proofErr w:type="spellStart"/>
      <w:r w:rsidRPr="005826A7">
        <w:rPr>
          <w:rFonts w:ascii="Arial" w:eastAsia="Times New Roman" w:hAnsi="Arial" w:cs="Arial"/>
          <w:color w:val="000000"/>
          <w:sz w:val="16"/>
          <w:szCs w:val="16"/>
        </w:rPr>
        <w:t>Wachs</w:t>
      </w:r>
      <w:proofErr w:type="spellEnd"/>
      <w:r w:rsidRPr="005826A7">
        <w:rPr>
          <w:rFonts w:ascii="Arial" w:eastAsia="Times New Roman" w:hAnsi="Arial" w:cs="Arial"/>
          <w:color w:val="000000"/>
          <w:sz w:val="16"/>
          <w:szCs w:val="16"/>
        </w:rPr>
        <w:t xml:space="preserve">" OR "Steve Doyle" OR "Jill Billings" OR " Rob Hutton" OR "Bob Gannon" OR "Robert Brooks" OR "Bob </w:t>
      </w:r>
      <w:proofErr w:type="spellStart"/>
      <w:r w:rsidRPr="005826A7">
        <w:rPr>
          <w:rFonts w:ascii="Arial" w:eastAsia="Times New Roman" w:hAnsi="Arial" w:cs="Arial"/>
          <w:color w:val="000000"/>
          <w:sz w:val="16"/>
          <w:szCs w:val="16"/>
        </w:rPr>
        <w:t>Kulp</w:t>
      </w:r>
      <w:proofErr w:type="spellEnd"/>
      <w:r w:rsidRPr="005826A7">
        <w:rPr>
          <w:rFonts w:ascii="Arial" w:eastAsia="Times New Roman" w:hAnsi="Arial" w:cs="Arial"/>
          <w:color w:val="000000"/>
          <w:sz w:val="16"/>
          <w:szCs w:val="16"/>
        </w:rPr>
        <w:t xml:space="preserve">" OR "Ken </w:t>
      </w:r>
      <w:proofErr w:type="spellStart"/>
      <w:r w:rsidRPr="005826A7">
        <w:rPr>
          <w:rFonts w:ascii="Arial" w:eastAsia="Times New Roman" w:hAnsi="Arial" w:cs="Arial"/>
          <w:color w:val="000000"/>
          <w:sz w:val="16"/>
          <w:szCs w:val="16"/>
        </w:rPr>
        <w:t>Skowronski</w:t>
      </w:r>
      <w:proofErr w:type="spellEnd"/>
      <w:r w:rsidRPr="005826A7">
        <w:rPr>
          <w:rFonts w:ascii="Arial" w:eastAsia="Times New Roman" w:hAnsi="Arial" w:cs="Arial"/>
          <w:color w:val="000000"/>
          <w:sz w:val="16"/>
          <w:szCs w:val="16"/>
        </w:rPr>
        <w:t xml:space="preserve">" OR "Adam </w:t>
      </w:r>
      <w:proofErr w:type="spellStart"/>
      <w:r w:rsidRPr="005826A7">
        <w:rPr>
          <w:rFonts w:ascii="Arial" w:eastAsia="Times New Roman" w:hAnsi="Arial" w:cs="Arial"/>
          <w:color w:val="000000"/>
          <w:sz w:val="16"/>
          <w:szCs w:val="16"/>
        </w:rPr>
        <w:t>Neylon</w:t>
      </w:r>
      <w:proofErr w:type="spellEnd"/>
      <w:r w:rsidRPr="005826A7">
        <w:rPr>
          <w:rFonts w:ascii="Arial" w:eastAsia="Times New Roman" w:hAnsi="Arial" w:cs="Arial"/>
          <w:color w:val="000000"/>
          <w:sz w:val="16"/>
          <w:szCs w:val="16"/>
        </w:rPr>
        <w:t xml:space="preserve">" OR "Joel Kitchens" OR "Ron </w:t>
      </w:r>
      <w:proofErr w:type="spellStart"/>
      <w:r w:rsidRPr="005826A7">
        <w:rPr>
          <w:rFonts w:ascii="Arial" w:eastAsia="Times New Roman" w:hAnsi="Arial" w:cs="Arial"/>
          <w:color w:val="000000"/>
          <w:sz w:val="16"/>
          <w:szCs w:val="16"/>
        </w:rPr>
        <w:t>Tusler</w:t>
      </w:r>
      <w:proofErr w:type="spellEnd"/>
      <w:r w:rsidRPr="005826A7">
        <w:rPr>
          <w:rFonts w:ascii="Arial" w:eastAsia="Times New Roman" w:hAnsi="Arial" w:cs="Arial"/>
          <w:color w:val="000000"/>
          <w:sz w:val="16"/>
          <w:szCs w:val="16"/>
        </w:rPr>
        <w:t xml:space="preserve">" OR "David Steffen" OR "Daniel Riemer" OR "David Bowen" OR "Joe </w:t>
      </w:r>
      <w:proofErr w:type="spellStart"/>
      <w:r w:rsidRPr="005826A7">
        <w:rPr>
          <w:rFonts w:ascii="Arial" w:eastAsia="Times New Roman" w:hAnsi="Arial" w:cs="Arial"/>
          <w:color w:val="000000"/>
          <w:sz w:val="16"/>
          <w:szCs w:val="16"/>
        </w:rPr>
        <w:t>Sanfelippo</w:t>
      </w:r>
      <w:proofErr w:type="spellEnd"/>
      <w:r w:rsidRPr="005826A7">
        <w:rPr>
          <w:rFonts w:ascii="Arial" w:eastAsia="Times New Roman" w:hAnsi="Arial" w:cs="Arial"/>
          <w:color w:val="000000"/>
          <w:sz w:val="16"/>
          <w:szCs w:val="16"/>
        </w:rPr>
        <w:t xml:space="preserve">" OR "David Crowley" OR "Evan </w:t>
      </w:r>
      <w:proofErr w:type="spellStart"/>
      <w:r w:rsidRPr="005826A7">
        <w:rPr>
          <w:rFonts w:ascii="Arial" w:eastAsia="Times New Roman" w:hAnsi="Arial" w:cs="Arial"/>
          <w:color w:val="000000"/>
          <w:sz w:val="16"/>
          <w:szCs w:val="16"/>
        </w:rPr>
        <w:t>Goyke</w:t>
      </w:r>
      <w:proofErr w:type="spellEnd"/>
      <w:r w:rsidRPr="005826A7">
        <w:rPr>
          <w:rFonts w:ascii="Arial" w:eastAsia="Times New Roman" w:hAnsi="Arial" w:cs="Arial"/>
          <w:color w:val="000000"/>
          <w:sz w:val="16"/>
          <w:szCs w:val="16"/>
        </w:rPr>
        <w:t xml:space="preserve">" OR "Jonathan </w:t>
      </w:r>
      <w:proofErr w:type="spellStart"/>
      <w:r w:rsidRPr="005826A7">
        <w:rPr>
          <w:rFonts w:ascii="Arial" w:eastAsia="Times New Roman" w:hAnsi="Arial" w:cs="Arial"/>
          <w:color w:val="000000"/>
          <w:sz w:val="16"/>
          <w:szCs w:val="16"/>
        </w:rPr>
        <w:t>Brostoff</w:t>
      </w:r>
      <w:proofErr w:type="spellEnd"/>
      <w:r w:rsidRPr="005826A7">
        <w:rPr>
          <w:rFonts w:ascii="Arial" w:eastAsia="Times New Roman" w:hAnsi="Arial" w:cs="Arial"/>
          <w:color w:val="000000"/>
          <w:sz w:val="16"/>
          <w:szCs w:val="16"/>
        </w:rPr>
        <w:t xml:space="preserve">" OR "Jessie Rodriguez" OR "Janel </w:t>
      </w:r>
      <w:proofErr w:type="spellStart"/>
      <w:r w:rsidRPr="005826A7">
        <w:rPr>
          <w:rFonts w:ascii="Arial" w:eastAsia="Times New Roman" w:hAnsi="Arial" w:cs="Arial"/>
          <w:color w:val="000000"/>
          <w:sz w:val="16"/>
          <w:szCs w:val="16"/>
        </w:rPr>
        <w:t>Brandtjen</w:t>
      </w:r>
      <w:proofErr w:type="spellEnd"/>
      <w:r w:rsidRPr="005826A7">
        <w:rPr>
          <w:rFonts w:ascii="Arial" w:eastAsia="Times New Roman" w:hAnsi="Arial" w:cs="Arial"/>
          <w:color w:val="000000"/>
          <w:sz w:val="16"/>
          <w:szCs w:val="16"/>
        </w:rPr>
        <w:t xml:space="preserve">" OR "Paul </w:t>
      </w:r>
      <w:proofErr w:type="spellStart"/>
      <w:r w:rsidRPr="005826A7">
        <w:rPr>
          <w:rFonts w:ascii="Arial" w:eastAsia="Times New Roman" w:hAnsi="Arial" w:cs="Arial"/>
          <w:color w:val="000000"/>
          <w:sz w:val="16"/>
          <w:szCs w:val="16"/>
        </w:rPr>
        <w:t>Tittl</w:t>
      </w:r>
      <w:proofErr w:type="spellEnd"/>
      <w:r w:rsidRPr="005826A7">
        <w:rPr>
          <w:rFonts w:ascii="Arial" w:eastAsia="Times New Roman" w:hAnsi="Arial" w:cs="Arial"/>
          <w:color w:val="000000"/>
          <w:sz w:val="16"/>
          <w:szCs w:val="16"/>
        </w:rPr>
        <w:t xml:space="preserve">" OR "Terry </w:t>
      </w:r>
      <w:proofErr w:type="spellStart"/>
      <w:r w:rsidRPr="005826A7">
        <w:rPr>
          <w:rFonts w:ascii="Arial" w:eastAsia="Times New Roman" w:hAnsi="Arial" w:cs="Arial"/>
          <w:color w:val="000000"/>
          <w:sz w:val="16"/>
          <w:szCs w:val="16"/>
        </w:rPr>
        <w:t>Katsma</w:t>
      </w:r>
      <w:proofErr w:type="spellEnd"/>
      <w:r w:rsidRPr="005826A7">
        <w:rPr>
          <w:rFonts w:ascii="Arial" w:eastAsia="Times New Roman" w:hAnsi="Arial" w:cs="Arial"/>
          <w:color w:val="000000"/>
          <w:sz w:val="16"/>
          <w:szCs w:val="16"/>
        </w:rPr>
        <w:t xml:space="preserve">" OR "Tyler </w:t>
      </w:r>
      <w:proofErr w:type="spellStart"/>
      <w:r w:rsidRPr="005826A7">
        <w:rPr>
          <w:rFonts w:ascii="Arial" w:eastAsia="Times New Roman" w:hAnsi="Arial" w:cs="Arial"/>
          <w:color w:val="000000"/>
          <w:sz w:val="16"/>
          <w:szCs w:val="16"/>
        </w:rPr>
        <w:t>Vorpagel</w:t>
      </w:r>
      <w:proofErr w:type="spellEnd"/>
      <w:r w:rsidRPr="005826A7">
        <w:rPr>
          <w:rFonts w:ascii="Arial" w:eastAsia="Times New Roman" w:hAnsi="Arial" w:cs="Arial"/>
          <w:color w:val="000000"/>
          <w:sz w:val="16"/>
          <w:szCs w:val="16"/>
        </w:rPr>
        <w:t xml:space="preserve">" OR "Adam </w:t>
      </w:r>
      <w:proofErr w:type="spellStart"/>
      <w:r w:rsidRPr="005826A7">
        <w:rPr>
          <w:rFonts w:ascii="Arial" w:eastAsia="Times New Roman" w:hAnsi="Arial" w:cs="Arial"/>
          <w:color w:val="000000"/>
          <w:sz w:val="16"/>
          <w:szCs w:val="16"/>
        </w:rPr>
        <w:t>Jarchow</w:t>
      </w:r>
      <w:proofErr w:type="spellEnd"/>
      <w:r w:rsidRPr="005826A7">
        <w:rPr>
          <w:rFonts w:ascii="Arial" w:eastAsia="Times New Roman" w:hAnsi="Arial" w:cs="Arial"/>
          <w:color w:val="000000"/>
          <w:sz w:val="16"/>
          <w:szCs w:val="16"/>
        </w:rPr>
        <w:t xml:space="preserve">" OR "Rob </w:t>
      </w:r>
      <w:proofErr w:type="spellStart"/>
      <w:r w:rsidRPr="005826A7">
        <w:rPr>
          <w:rFonts w:ascii="Arial" w:eastAsia="Times New Roman" w:hAnsi="Arial" w:cs="Arial"/>
          <w:color w:val="000000"/>
          <w:sz w:val="16"/>
          <w:szCs w:val="16"/>
        </w:rPr>
        <w:t>Stafsholt</w:t>
      </w:r>
      <w:proofErr w:type="spellEnd"/>
      <w:r w:rsidRPr="005826A7">
        <w:rPr>
          <w:rFonts w:ascii="Arial" w:eastAsia="Times New Roman" w:hAnsi="Arial" w:cs="Arial"/>
          <w:color w:val="000000"/>
          <w:sz w:val="16"/>
          <w:szCs w:val="16"/>
        </w:rPr>
        <w:t xml:space="preserve">" OR "Shannon Zimmerman" OR "Cody Horlacher" OR "Mary </w:t>
      </w:r>
      <w:proofErr w:type="spellStart"/>
      <w:r w:rsidRPr="005826A7">
        <w:rPr>
          <w:rFonts w:ascii="Arial" w:eastAsia="Times New Roman" w:hAnsi="Arial" w:cs="Arial"/>
          <w:color w:val="000000"/>
          <w:sz w:val="16"/>
          <w:szCs w:val="16"/>
        </w:rPr>
        <w:t>Felzkowski</w:t>
      </w:r>
      <w:proofErr w:type="spellEnd"/>
      <w:r w:rsidRPr="005826A7">
        <w:rPr>
          <w:rFonts w:ascii="Arial" w:eastAsia="Times New Roman" w:hAnsi="Arial" w:cs="Arial"/>
          <w:color w:val="000000"/>
          <w:sz w:val="16"/>
          <w:szCs w:val="16"/>
        </w:rPr>
        <w:t xml:space="preserve">" OR "Don </w:t>
      </w:r>
      <w:proofErr w:type="spellStart"/>
      <w:r w:rsidRPr="005826A7">
        <w:rPr>
          <w:rFonts w:ascii="Arial" w:eastAsia="Times New Roman" w:hAnsi="Arial" w:cs="Arial"/>
          <w:color w:val="000000"/>
          <w:sz w:val="16"/>
          <w:szCs w:val="16"/>
        </w:rPr>
        <w:t>Vruwink</w:t>
      </w:r>
      <w:proofErr w:type="spellEnd"/>
      <w:r w:rsidRPr="005826A7">
        <w:rPr>
          <w:rFonts w:ascii="Arial" w:eastAsia="Times New Roman" w:hAnsi="Arial" w:cs="Arial"/>
          <w:color w:val="000000"/>
          <w:sz w:val="16"/>
          <w:szCs w:val="16"/>
        </w:rPr>
        <w:t xml:space="preserve">" OR "Mark </w:t>
      </w:r>
      <w:proofErr w:type="spellStart"/>
      <w:r w:rsidRPr="005826A7">
        <w:rPr>
          <w:rFonts w:ascii="Arial" w:eastAsia="Times New Roman" w:hAnsi="Arial" w:cs="Arial"/>
          <w:color w:val="000000"/>
          <w:sz w:val="16"/>
          <w:szCs w:val="16"/>
        </w:rPr>
        <w:t>Spreitzer</w:t>
      </w:r>
      <w:proofErr w:type="spellEnd"/>
      <w:r w:rsidRPr="005826A7">
        <w:rPr>
          <w:rFonts w:ascii="Arial" w:eastAsia="Times New Roman" w:hAnsi="Arial" w:cs="Arial"/>
          <w:color w:val="000000"/>
          <w:sz w:val="16"/>
          <w:szCs w:val="16"/>
        </w:rPr>
        <w:t xml:space="preserve">" OR "Jimmy P. Anderson" OR "Todd Novak" OR "Mike </w:t>
      </w:r>
      <w:proofErr w:type="spellStart"/>
      <w:r w:rsidRPr="005826A7">
        <w:rPr>
          <w:rFonts w:ascii="Arial" w:eastAsia="Times New Roman" w:hAnsi="Arial" w:cs="Arial"/>
          <w:color w:val="000000"/>
          <w:sz w:val="16"/>
          <w:szCs w:val="16"/>
        </w:rPr>
        <w:t>Rohrkaste</w:t>
      </w:r>
      <w:proofErr w:type="spellEnd"/>
      <w:r w:rsidRPr="005826A7">
        <w:rPr>
          <w:rFonts w:ascii="Arial" w:eastAsia="Times New Roman" w:hAnsi="Arial" w:cs="Arial"/>
          <w:color w:val="000000"/>
          <w:sz w:val="16"/>
          <w:szCs w:val="16"/>
        </w:rPr>
        <w:t xml:space="preserve">" OR "Amanda Stuck" OR "Jesse Kremer" OR "Rob Summerfield" OR "Nancy </w:t>
      </w:r>
      <w:proofErr w:type="spellStart"/>
      <w:r w:rsidRPr="005826A7">
        <w:rPr>
          <w:rFonts w:ascii="Arial" w:eastAsia="Times New Roman" w:hAnsi="Arial" w:cs="Arial"/>
          <w:color w:val="000000"/>
          <w:sz w:val="16"/>
          <w:szCs w:val="16"/>
        </w:rPr>
        <w:t>VanderMeer</w:t>
      </w:r>
      <w:proofErr w:type="spellEnd"/>
      <w:r w:rsidRPr="005826A7">
        <w:rPr>
          <w:rFonts w:ascii="Arial" w:eastAsia="Times New Roman" w:hAnsi="Arial" w:cs="Arial"/>
          <w:color w:val="000000"/>
          <w:sz w:val="16"/>
          <w:szCs w:val="16"/>
        </w:rPr>
        <w:t xml:space="preserve">" OR "Beth Meyers" OR "Romaine Quinn" OR "Lisa </w:t>
      </w:r>
      <w:proofErr w:type="spellStart"/>
      <w:r w:rsidRPr="005826A7">
        <w:rPr>
          <w:rFonts w:ascii="Arial" w:eastAsia="Times New Roman" w:hAnsi="Arial" w:cs="Arial"/>
          <w:color w:val="000000"/>
          <w:sz w:val="16"/>
          <w:szCs w:val="16"/>
        </w:rPr>
        <w:t>Subeck</w:t>
      </w:r>
      <w:proofErr w:type="spellEnd"/>
      <w:r w:rsidRPr="005826A7">
        <w:rPr>
          <w:rFonts w:ascii="Arial" w:eastAsia="Times New Roman" w:hAnsi="Arial" w:cs="Arial"/>
          <w:color w:val="000000"/>
          <w:sz w:val="16"/>
          <w:szCs w:val="16"/>
        </w:rPr>
        <w:t xml:space="preserve">" OR "Dave Considine" OR "Chuck </w:t>
      </w:r>
      <w:proofErr w:type="spellStart"/>
      <w:r w:rsidRPr="005826A7">
        <w:rPr>
          <w:rFonts w:ascii="Arial" w:eastAsia="Times New Roman" w:hAnsi="Arial" w:cs="Arial"/>
          <w:color w:val="000000"/>
          <w:sz w:val="16"/>
          <w:szCs w:val="16"/>
        </w:rPr>
        <w:t>Wichgers</w:t>
      </w:r>
      <w:proofErr w:type="spellEnd"/>
      <w:r w:rsidRPr="005826A7">
        <w:rPr>
          <w:rFonts w:ascii="Arial" w:eastAsia="Times New Roman" w:hAnsi="Arial" w:cs="Arial"/>
          <w:color w:val="000000"/>
          <w:sz w:val="16"/>
          <w:szCs w:val="16"/>
        </w:rPr>
        <w:t xml:space="preserve">" OR "Patrick Snyder" OR "James </w:t>
      </w:r>
      <w:proofErr w:type="spellStart"/>
      <w:r w:rsidRPr="005826A7">
        <w:rPr>
          <w:rFonts w:ascii="Arial" w:eastAsia="Times New Roman" w:hAnsi="Arial" w:cs="Arial"/>
          <w:color w:val="000000"/>
          <w:sz w:val="16"/>
          <w:szCs w:val="16"/>
        </w:rPr>
        <w:t>Edming</w:t>
      </w:r>
      <w:proofErr w:type="spellEnd"/>
      <w:r w:rsidRPr="005826A7">
        <w:rPr>
          <w:rFonts w:ascii="Arial" w:eastAsia="Times New Roman" w:hAnsi="Arial" w:cs="Arial"/>
          <w:color w:val="000000"/>
          <w:sz w:val="16"/>
          <w:szCs w:val="16"/>
        </w:rPr>
        <w:t xml:space="preserve">" OR "John </w:t>
      </w:r>
      <w:proofErr w:type="spellStart"/>
      <w:r w:rsidRPr="005826A7">
        <w:rPr>
          <w:rFonts w:ascii="Arial" w:eastAsia="Times New Roman" w:hAnsi="Arial" w:cs="Arial"/>
          <w:color w:val="000000"/>
          <w:sz w:val="16"/>
          <w:szCs w:val="16"/>
        </w:rPr>
        <w:t>Macco</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Treig</w:t>
      </w:r>
      <w:proofErr w:type="spellEnd"/>
      <w:r w:rsidRPr="005826A7">
        <w:rPr>
          <w:rFonts w:ascii="Arial" w:eastAsia="Times New Roman" w:hAnsi="Arial" w:cs="Arial"/>
          <w:color w:val="000000"/>
          <w:sz w:val="16"/>
          <w:szCs w:val="16"/>
        </w:rPr>
        <w:t xml:space="preserve"> </w:t>
      </w:r>
      <w:proofErr w:type="spellStart"/>
      <w:r w:rsidRPr="005826A7">
        <w:rPr>
          <w:rFonts w:ascii="Arial" w:eastAsia="Times New Roman" w:hAnsi="Arial" w:cs="Arial"/>
          <w:color w:val="000000"/>
          <w:sz w:val="16"/>
          <w:szCs w:val="16"/>
        </w:rPr>
        <w:t>Pronschinske</w:t>
      </w:r>
      <w:proofErr w:type="spellEnd"/>
      <w:r w:rsidRPr="005826A7">
        <w:rPr>
          <w:rFonts w:ascii="Arial" w:eastAsia="Times New Roman" w:hAnsi="Arial" w:cs="Arial"/>
          <w:color w:val="000000"/>
          <w:sz w:val="16"/>
          <w:szCs w:val="16"/>
        </w:rPr>
        <w:t xml:space="preserve">" OR "Scott Allen" OR "Cindi </w:t>
      </w:r>
      <w:proofErr w:type="spellStart"/>
      <w:r w:rsidRPr="005826A7">
        <w:rPr>
          <w:rFonts w:ascii="Arial" w:eastAsia="Times New Roman" w:hAnsi="Arial" w:cs="Arial"/>
          <w:color w:val="000000"/>
          <w:sz w:val="16"/>
          <w:szCs w:val="16"/>
        </w:rPr>
        <w:t>Duchow</w:t>
      </w:r>
      <w:proofErr w:type="spellEnd"/>
      <w:r w:rsidRPr="005826A7">
        <w:rPr>
          <w:rFonts w:ascii="Arial" w:eastAsia="Times New Roman" w:hAnsi="Arial" w:cs="Arial"/>
          <w:color w:val="000000"/>
          <w:sz w:val="16"/>
          <w:szCs w:val="16"/>
        </w:rPr>
        <w:t xml:space="preserve">" OR "Mark Miller" OR “Van </w:t>
      </w:r>
      <w:proofErr w:type="spellStart"/>
      <w:r w:rsidRPr="005826A7">
        <w:rPr>
          <w:rFonts w:ascii="Arial" w:eastAsia="Times New Roman" w:hAnsi="Arial" w:cs="Arial"/>
          <w:color w:val="000000"/>
          <w:sz w:val="16"/>
          <w:szCs w:val="16"/>
        </w:rPr>
        <w:t>Wanggaard</w:t>
      </w:r>
      <w:proofErr w:type="spellEnd"/>
      <w:r w:rsidRPr="005826A7">
        <w:rPr>
          <w:rFonts w:ascii="Arial" w:eastAsia="Times New Roman" w:hAnsi="Arial" w:cs="Arial"/>
          <w:color w:val="000000"/>
          <w:sz w:val="16"/>
          <w:szCs w:val="16"/>
        </w:rPr>
        <w:t xml:space="preserve">" OR "Louis </w:t>
      </w:r>
      <w:proofErr w:type="spellStart"/>
      <w:r w:rsidRPr="005826A7">
        <w:rPr>
          <w:rFonts w:ascii="Arial" w:eastAsia="Times New Roman" w:hAnsi="Arial" w:cs="Arial"/>
          <w:color w:val="000000"/>
          <w:sz w:val="16"/>
          <w:szCs w:val="16"/>
        </w:rPr>
        <w:t>Molepske</w:t>
      </w:r>
      <w:proofErr w:type="spellEnd"/>
      <w:r w:rsidRPr="005826A7">
        <w:rPr>
          <w:rFonts w:ascii="Arial" w:eastAsia="Times New Roman" w:hAnsi="Arial" w:cs="Arial"/>
          <w:color w:val="000000"/>
          <w:sz w:val="16"/>
          <w:szCs w:val="16"/>
        </w:rPr>
        <w:t xml:space="preserve">" OR "Penny </w:t>
      </w:r>
      <w:proofErr w:type="spellStart"/>
      <w:r w:rsidRPr="005826A7">
        <w:rPr>
          <w:rFonts w:ascii="Arial" w:eastAsia="Times New Roman" w:hAnsi="Arial" w:cs="Arial"/>
          <w:color w:val="000000"/>
          <w:sz w:val="16"/>
          <w:szCs w:val="16"/>
        </w:rPr>
        <w:t>Schaber</w:t>
      </w:r>
      <w:proofErr w:type="spellEnd"/>
      <w:r w:rsidRPr="005826A7">
        <w:rPr>
          <w:rFonts w:ascii="Arial" w:eastAsia="Times New Roman" w:hAnsi="Arial" w:cs="Arial"/>
          <w:color w:val="000000"/>
          <w:sz w:val="16"/>
          <w:szCs w:val="16"/>
        </w:rPr>
        <w:t>" OR "Jimmy Anderson" OR “Tommy Thompson” OR "</w:t>
      </w:r>
      <w:proofErr w:type="spellStart"/>
      <w:r w:rsidRPr="005826A7">
        <w:rPr>
          <w:rFonts w:ascii="Arial" w:eastAsia="Times New Roman" w:hAnsi="Arial" w:cs="Arial"/>
          <w:color w:val="000000"/>
          <w:sz w:val="16"/>
          <w:szCs w:val="16"/>
        </w:rPr>
        <w:t>scott</w:t>
      </w:r>
      <w:proofErr w:type="spellEnd"/>
      <w:r w:rsidRPr="005826A7">
        <w:rPr>
          <w:rFonts w:ascii="Arial" w:eastAsia="Times New Roman" w:hAnsi="Arial" w:cs="Arial"/>
          <w:color w:val="000000"/>
          <w:sz w:val="16"/>
          <w:szCs w:val="16"/>
        </w:rPr>
        <w:t xml:space="preserve"> walker" OR "</w:t>
      </w:r>
      <w:proofErr w:type="spellStart"/>
      <w:r w:rsidRPr="005826A7">
        <w:rPr>
          <w:rFonts w:ascii="Arial" w:eastAsia="Times New Roman" w:hAnsi="Arial" w:cs="Arial"/>
          <w:color w:val="000000"/>
          <w:sz w:val="16"/>
          <w:szCs w:val="16"/>
        </w:rPr>
        <w:t>mary</w:t>
      </w:r>
      <w:proofErr w:type="spellEnd"/>
      <w:r w:rsidRPr="005826A7">
        <w:rPr>
          <w:rFonts w:ascii="Arial" w:eastAsia="Times New Roman" w:hAnsi="Arial" w:cs="Arial"/>
          <w:color w:val="000000"/>
          <w:sz w:val="16"/>
          <w:szCs w:val="16"/>
        </w:rPr>
        <w:t xml:space="preserve"> burke" OR "tom </w:t>
      </w:r>
      <w:proofErr w:type="spellStart"/>
      <w:r w:rsidRPr="005826A7">
        <w:rPr>
          <w:rFonts w:ascii="Arial" w:eastAsia="Times New Roman" w:hAnsi="Arial" w:cs="Arial"/>
          <w:color w:val="000000"/>
          <w:sz w:val="16"/>
          <w:szCs w:val="16"/>
        </w:rPr>
        <w:t>barrett</w:t>
      </w:r>
      <w:proofErr w:type="spellEnd"/>
      <w:r w:rsidRPr="005826A7">
        <w:rPr>
          <w:rFonts w:ascii="Arial" w:eastAsia="Times New Roman" w:hAnsi="Arial" w:cs="Arial"/>
          <w:color w:val="000000"/>
          <w:sz w:val="16"/>
          <w:szCs w:val="16"/>
        </w:rPr>
        <w:t>"</w:t>
      </w:r>
    </w:p>
    <w:p w14:paraId="1C057C7A"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 xml:space="preserve">"ABC Supply" OR Uline OR “Diane Hendricks” OR “Richard </w:t>
      </w:r>
      <w:proofErr w:type="spellStart"/>
      <w:r w:rsidRPr="005826A7">
        <w:rPr>
          <w:rFonts w:ascii="Arial" w:eastAsia="Times New Roman" w:hAnsi="Arial" w:cs="Arial"/>
          <w:color w:val="000000"/>
          <w:sz w:val="16"/>
          <w:szCs w:val="16"/>
        </w:rPr>
        <w:t>Uihlein</w:t>
      </w:r>
      <w:proofErr w:type="spellEnd"/>
      <w:r w:rsidRPr="005826A7">
        <w:rPr>
          <w:rFonts w:ascii="Arial" w:eastAsia="Times New Roman" w:hAnsi="Arial" w:cs="Arial"/>
          <w:color w:val="000000"/>
          <w:sz w:val="16"/>
          <w:szCs w:val="16"/>
        </w:rPr>
        <w:t>” OR “</w:t>
      </w:r>
      <w:proofErr w:type="spellStart"/>
      <w:r w:rsidRPr="005826A7">
        <w:rPr>
          <w:rFonts w:ascii="Arial" w:eastAsia="Times New Roman" w:hAnsi="Arial" w:cs="Arial"/>
          <w:color w:val="000000"/>
          <w:sz w:val="16"/>
          <w:szCs w:val="16"/>
        </w:rPr>
        <w:t>Uihlein</w:t>
      </w:r>
      <w:proofErr w:type="spellEnd"/>
      <w:r w:rsidRPr="005826A7">
        <w:rPr>
          <w:rFonts w:ascii="Arial" w:eastAsia="Times New Roman" w:hAnsi="Arial" w:cs="Arial"/>
          <w:color w:val="000000"/>
          <w:sz w:val="16"/>
          <w:szCs w:val="16"/>
        </w:rPr>
        <w:t xml:space="preserve"> Lynde B.” OR “HF Securities” OR “Ted Keller” “ OR “Mike Shannon” OR “Mary Shannon” OR “Terry Kohler” OR “Jay Jensen” OR “Fred Young” OR “Unintimidated PAC” OR “Keep the Promise PAC” OR “America Votes Action Fund” OR “Right to Rise” </w:t>
      </w:r>
      <w:proofErr w:type="spellStart"/>
      <w:r w:rsidRPr="005826A7">
        <w:rPr>
          <w:rFonts w:ascii="Arial" w:eastAsia="Times New Roman" w:hAnsi="Arial" w:cs="Arial"/>
          <w:color w:val="000000"/>
          <w:sz w:val="16"/>
          <w:szCs w:val="16"/>
        </w:rPr>
        <w:t>OR”Freedom</w:t>
      </w:r>
      <w:proofErr w:type="spellEnd"/>
      <w:r w:rsidRPr="005826A7">
        <w:rPr>
          <w:rFonts w:ascii="Arial" w:eastAsia="Times New Roman" w:hAnsi="Arial" w:cs="Arial"/>
          <w:color w:val="000000"/>
          <w:sz w:val="16"/>
          <w:szCs w:val="16"/>
        </w:rPr>
        <w:t xml:space="preserve"> Partners Action Fund” OR “Wisconsin Environment Inc. “ OR “John Frantz” OR “Ho-Chunk Nation of Wisconsin” OR “Mary Frantz” OR “John Miller” OR “Environment America Action Fund” OR “Democratic Senatorial Campaign Committee” OR "Jim Doyle" OR "Kathleen Falk" OR "Peter Barca" OR "Mike Ellis" OR "J.B. Van </w:t>
      </w:r>
      <w:proofErr w:type="spellStart"/>
      <w:r w:rsidRPr="005826A7">
        <w:rPr>
          <w:rFonts w:ascii="Arial" w:eastAsia="Times New Roman" w:hAnsi="Arial" w:cs="Arial"/>
          <w:color w:val="000000"/>
          <w:sz w:val="16"/>
          <w:szCs w:val="16"/>
        </w:rPr>
        <w:t>Hollen</w:t>
      </w:r>
      <w:proofErr w:type="spellEnd"/>
      <w:r w:rsidRPr="005826A7">
        <w:rPr>
          <w:rFonts w:ascii="Arial" w:eastAsia="Times New Roman" w:hAnsi="Arial" w:cs="Arial"/>
          <w:color w:val="000000"/>
          <w:sz w:val="16"/>
          <w:szCs w:val="16"/>
        </w:rPr>
        <w:t xml:space="preserve">" OR "Dale Schulz" OR "One Wisconsin Now" OR "One Wisconsin Institute" OR "Wisconsin Democracy Campaign" OR "American Federation of State County and Municipal Employees" OR "Greater Wisconsin Committee" OR "Madison Teachers Inc" OR "Wisconsin Education Association" OR "National Education Association" OR "Service Employees International Union" OR "United Wisconsin " OR "Wisconsin State Employees Union" OR "Democratic Party of Wisconsin" OR "Matt Rothschild" OR AFSCME OR MTI OR WEAC OR NEA OR SEIU OR WSEU OR AFL-CIO OR DPW OR "Scott Ross" OR "Matt Rothchild" OR "Rick Badger" OR "Jane Gelman" OR "Andy </w:t>
      </w:r>
      <w:proofErr w:type="spellStart"/>
      <w:r w:rsidRPr="005826A7">
        <w:rPr>
          <w:rFonts w:ascii="Arial" w:eastAsia="Times New Roman" w:hAnsi="Arial" w:cs="Arial"/>
          <w:color w:val="000000"/>
          <w:sz w:val="16"/>
          <w:szCs w:val="16"/>
        </w:rPr>
        <w:t>Waity</w:t>
      </w:r>
      <w:proofErr w:type="spellEnd"/>
      <w:r w:rsidRPr="005826A7">
        <w:rPr>
          <w:rFonts w:ascii="Arial" w:eastAsia="Times New Roman" w:hAnsi="Arial" w:cs="Arial"/>
          <w:color w:val="000000"/>
          <w:sz w:val="16"/>
          <w:szCs w:val="16"/>
        </w:rPr>
        <w:t xml:space="preserve">" OR "Ron Martin" OR "John Stocks" OR "Marty Bell" OR "Phil </w:t>
      </w:r>
      <w:proofErr w:type="spellStart"/>
      <w:r w:rsidRPr="005826A7">
        <w:rPr>
          <w:rFonts w:ascii="Arial" w:eastAsia="Times New Roman" w:hAnsi="Arial" w:cs="Arial"/>
          <w:color w:val="000000"/>
          <w:sz w:val="16"/>
          <w:szCs w:val="16"/>
        </w:rPr>
        <w:t>Neuenfeldt</w:t>
      </w:r>
      <w:proofErr w:type="spellEnd"/>
      <w:r w:rsidRPr="005826A7">
        <w:rPr>
          <w:rFonts w:ascii="Arial" w:eastAsia="Times New Roman" w:hAnsi="Arial" w:cs="Arial"/>
          <w:color w:val="000000"/>
          <w:sz w:val="16"/>
          <w:szCs w:val="16"/>
        </w:rPr>
        <w:t xml:space="preserve">" OR "Mike Tate" OR "Rich Abelson" OR "Kerry </w:t>
      </w:r>
      <w:proofErr w:type="spellStart"/>
      <w:r w:rsidRPr="005826A7">
        <w:rPr>
          <w:rFonts w:ascii="Arial" w:eastAsia="Times New Roman" w:hAnsi="Arial" w:cs="Arial"/>
          <w:color w:val="000000"/>
          <w:sz w:val="16"/>
          <w:szCs w:val="16"/>
        </w:rPr>
        <w:t>Motoviloff</w:t>
      </w:r>
      <w:proofErr w:type="spellEnd"/>
      <w:r w:rsidRPr="005826A7">
        <w:rPr>
          <w:rFonts w:ascii="Arial" w:eastAsia="Times New Roman" w:hAnsi="Arial" w:cs="Arial"/>
          <w:color w:val="000000"/>
          <w:sz w:val="16"/>
          <w:szCs w:val="16"/>
        </w:rPr>
        <w:t xml:space="preserve">" OR "Dan Burkhalter" OR "American Legislative Exchange Council" OR "Americans for Prosperity Wisconsin" OR "Bradley Foundation" OR "MacIver Institute" OR "Club for Growth Wisconsin" OR "Republican Governors Association" OR "Wisconsin Manufacturers and Commerce" OR "Wisconsin Taxpayers Alliance" OR "Wisconsin Policy Research Institute" OR "Badger Institute" OR "Metropolitan Milwaukee Chamber of Commerce" OR "Eric Bott" OR "Richard W. Graber" OR "Richard Graber" OR "Brett Healy" OR "Eric O'Keefe" OR "Kurt Bauer" OR "Michael Joyce" OR "Tom </w:t>
      </w:r>
      <w:proofErr w:type="spellStart"/>
      <w:r w:rsidRPr="005826A7">
        <w:rPr>
          <w:rFonts w:ascii="Arial" w:eastAsia="Times New Roman" w:hAnsi="Arial" w:cs="Arial"/>
          <w:color w:val="000000"/>
          <w:sz w:val="16"/>
          <w:szCs w:val="16"/>
        </w:rPr>
        <w:t>Howatt</w:t>
      </w:r>
      <w:proofErr w:type="spellEnd"/>
      <w:r w:rsidRPr="005826A7">
        <w:rPr>
          <w:rFonts w:ascii="Arial" w:eastAsia="Times New Roman" w:hAnsi="Arial" w:cs="Arial"/>
          <w:color w:val="000000"/>
          <w:sz w:val="16"/>
          <w:szCs w:val="16"/>
        </w:rPr>
        <w:t>" OR "Tim Sheehy" OR "Michael W. Grebe" OR "Michael Grebe" OR "Charlie Sykes" OR "Vikki McKenna" OR "Mark Belling" OR "Jenni Dye" OR "Marquette University Law School poll” OR "Marquette Law School Poll” OR “MLSP” OR “DNR" OR "Department of Natural Resources” OR “DPI" OR "Department of Public Instruction” OR “GAB" OR "Government Accountability Board” OR "UW Chancellor" OR "Kevin Reilly" OR "Ray Cross" OR "David Ward" OR "John Wiley" OR "Rebecca Blank" OR "Biddy Martin" OR "Wisconsin Education Association Council" OR WEAC</w:t>
      </w:r>
    </w:p>
    <w:p w14:paraId="1985136A"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("labor union" OR "teachers union" OR "teacher's union" OR "tea party" OR "occupy wall street" OR Koch OR "right-to-work" OR "right to work" OR "voting rights" OR "voter ID") AND (</w:t>
      </w:r>
      <w:proofErr w:type="spellStart"/>
      <w:r w:rsidRPr="005826A7">
        <w:rPr>
          <w:rFonts w:ascii="Arial" w:eastAsia="Times New Roman" w:hAnsi="Arial" w:cs="Arial"/>
          <w:color w:val="000000"/>
          <w:sz w:val="16"/>
          <w:szCs w:val="16"/>
        </w:rPr>
        <w:t>wi</w:t>
      </w:r>
      <w:proofErr w:type="spellEnd"/>
      <w:r w:rsidRPr="005826A7">
        <w:rPr>
          <w:rFonts w:ascii="Arial" w:eastAsia="Times New Roman" w:hAnsi="Arial" w:cs="Arial"/>
          <w:color w:val="000000"/>
          <w:sz w:val="16"/>
          <w:szCs w:val="16"/>
        </w:rPr>
        <w:t xml:space="preserve"> OR Wisconsin)</w:t>
      </w:r>
    </w:p>
    <w:p w14:paraId="21467ABD" w14:textId="77777777" w:rsidR="005826A7" w:rsidRPr="005826A7" w:rsidRDefault="005826A7" w:rsidP="005826A7">
      <w:pPr>
        <w:numPr>
          <w:ilvl w:val="1"/>
          <w:numId w:val="2"/>
        </w:numPr>
        <w:spacing w:after="0" w:line="240" w:lineRule="auto"/>
        <w:textAlignment w:val="baseline"/>
        <w:rPr>
          <w:rFonts w:ascii="Arial" w:eastAsia="Times New Roman" w:hAnsi="Arial" w:cs="Arial"/>
          <w:color w:val="000000"/>
          <w:sz w:val="16"/>
          <w:szCs w:val="16"/>
        </w:rPr>
      </w:pPr>
      <w:r w:rsidRPr="005826A7">
        <w:rPr>
          <w:rFonts w:ascii="Arial" w:eastAsia="Times New Roman" w:hAnsi="Arial" w:cs="Arial"/>
          <w:color w:val="000000"/>
          <w:sz w:val="16"/>
          <w:szCs w:val="16"/>
        </w:rPr>
        <w:t xml:space="preserve">"Rebecca Bradley" OR "Annette Ziegler" OR "Shirley Abrahamson" OR "Patience D. Roggensack" OR "Patience Roggensack" OR "Ann Walsh Bradley" OR "Michael </w:t>
      </w:r>
      <w:proofErr w:type="spellStart"/>
      <w:r w:rsidRPr="005826A7">
        <w:rPr>
          <w:rFonts w:ascii="Arial" w:eastAsia="Times New Roman" w:hAnsi="Arial" w:cs="Arial"/>
          <w:color w:val="000000"/>
          <w:sz w:val="16"/>
          <w:szCs w:val="16"/>
        </w:rPr>
        <w:t>Gableman</w:t>
      </w:r>
      <w:proofErr w:type="spellEnd"/>
      <w:r w:rsidRPr="005826A7">
        <w:rPr>
          <w:rFonts w:ascii="Arial" w:eastAsia="Times New Roman" w:hAnsi="Arial" w:cs="Arial"/>
          <w:color w:val="000000"/>
          <w:sz w:val="16"/>
          <w:szCs w:val="16"/>
        </w:rPr>
        <w:t xml:space="preserve">" OR "Daniel Kelly" OR "Patrick Crooks" OR "Louis Butler" OR "David Prosser" OR "Rebecca </w:t>
      </w:r>
      <w:proofErr w:type="spellStart"/>
      <w:r w:rsidRPr="005826A7">
        <w:rPr>
          <w:rFonts w:ascii="Arial" w:eastAsia="Times New Roman" w:hAnsi="Arial" w:cs="Arial"/>
          <w:color w:val="000000"/>
          <w:sz w:val="16"/>
          <w:szCs w:val="16"/>
        </w:rPr>
        <w:t>Dallett</w:t>
      </w:r>
      <w:proofErr w:type="spellEnd"/>
      <w:r w:rsidRPr="005826A7">
        <w:rPr>
          <w:rFonts w:ascii="Arial" w:eastAsia="Times New Roman" w:hAnsi="Arial" w:cs="Arial"/>
          <w:color w:val="000000"/>
          <w:sz w:val="16"/>
          <w:szCs w:val="16"/>
        </w:rPr>
        <w:t>"</w:t>
      </w:r>
    </w:p>
    <w:p w14:paraId="27DF651A" w14:textId="77777777" w:rsidR="005826A7" w:rsidRPr="005826A7" w:rsidRDefault="005826A7" w:rsidP="005826A7">
      <w:pPr>
        <w:numPr>
          <w:ilvl w:val="0"/>
          <w:numId w:val="2"/>
        </w:numPr>
        <w:spacing w:after="0" w:line="240" w:lineRule="auto"/>
        <w:textAlignment w:val="baseline"/>
        <w:rPr>
          <w:rFonts w:ascii="Arial" w:eastAsia="Times New Roman" w:hAnsi="Arial" w:cs="Arial"/>
          <w:color w:val="000000"/>
        </w:rPr>
      </w:pPr>
      <w:r w:rsidRPr="005826A7">
        <w:rPr>
          <w:rFonts w:ascii="Arial" w:eastAsia="Times New Roman" w:hAnsi="Arial" w:cs="Arial"/>
          <w:b/>
          <w:bCs/>
          <w:color w:val="000000"/>
        </w:rPr>
        <w:t>Query Date Range</w:t>
      </w:r>
      <w:r w:rsidRPr="005826A7">
        <w:rPr>
          <w:rFonts w:ascii="Arial" w:eastAsia="Times New Roman" w:hAnsi="Arial" w:cs="Arial"/>
          <w:color w:val="000000"/>
        </w:rPr>
        <w:t>: June 4, 2016 - Present</w:t>
      </w:r>
    </w:p>
    <w:p w14:paraId="40365203" w14:textId="77777777" w:rsidR="005826A7" w:rsidRPr="005826A7" w:rsidRDefault="005826A7" w:rsidP="005826A7">
      <w:pPr>
        <w:numPr>
          <w:ilvl w:val="0"/>
          <w:numId w:val="2"/>
        </w:numPr>
        <w:spacing w:after="0" w:line="240" w:lineRule="auto"/>
        <w:textAlignment w:val="baseline"/>
        <w:rPr>
          <w:rFonts w:ascii="Arial" w:eastAsia="Times New Roman" w:hAnsi="Arial" w:cs="Arial"/>
          <w:color w:val="000000"/>
        </w:rPr>
      </w:pPr>
      <w:r w:rsidRPr="005826A7">
        <w:rPr>
          <w:rFonts w:ascii="Arial" w:eastAsia="Times New Roman" w:hAnsi="Arial" w:cs="Arial"/>
          <w:b/>
          <w:bCs/>
          <w:color w:val="000000"/>
        </w:rPr>
        <w:t>Exported Content Range</w:t>
      </w:r>
      <w:r w:rsidRPr="005826A7">
        <w:rPr>
          <w:rFonts w:ascii="Arial" w:eastAsia="Times New Roman" w:hAnsi="Arial" w:cs="Arial"/>
          <w:color w:val="000000"/>
        </w:rPr>
        <w:t>: June 4, 2016 to July 15, 2019</w:t>
      </w:r>
    </w:p>
    <w:p w14:paraId="7EF5266F" w14:textId="77777777" w:rsidR="00BB2085" w:rsidRDefault="00BB2085"/>
    <w:sectPr w:rsidR="00BB2085" w:rsidSect="005826A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BB1275"/>
    <w:multiLevelType w:val="multilevel"/>
    <w:tmpl w:val="9BC675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hael Wagner">
    <w15:presenceInfo w15:providerId="AD" w15:userId="S::mwagner8@wisc.edu::fa0c421a-ab2c-429d-84a2-3f9aa6e1b5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6A7"/>
    <w:rsid w:val="005826A7"/>
    <w:rsid w:val="0098267B"/>
    <w:rsid w:val="00BB2085"/>
    <w:rsid w:val="00E62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2E32E"/>
  <w15:chartTrackingRefBased/>
  <w15:docId w15:val="{2DE96843-7A53-4572-BDDD-DABED7BAA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826A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26A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826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837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1766</Words>
  <Characters>9575</Characters>
  <Application>Microsoft Office Word</Application>
  <DocSecurity>0</DocSecurity>
  <Lines>145</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jlukito</dc:creator>
  <cp:keywords/>
  <dc:description/>
  <cp:lastModifiedBy>Michael Wagner</cp:lastModifiedBy>
  <cp:revision>2</cp:revision>
  <dcterms:created xsi:type="dcterms:W3CDTF">2021-04-22T13:30:00Z</dcterms:created>
  <dcterms:modified xsi:type="dcterms:W3CDTF">2021-04-22T13:30:00Z</dcterms:modified>
</cp:coreProperties>
</file>